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33EBD" w:rsidRDefault="00B327F6" w:rsidP="00933EBD">
      <w:pPr>
        <w:pStyle w:val="a5"/>
        <w:shd w:val="clear" w:color="auto" w:fill="FFFFFF"/>
        <w:spacing w:before="30" w:beforeAutospacing="0" w:after="30" w:afterAutospacing="0"/>
        <w:ind w:left="567" w:right="567"/>
        <w:rPr>
          <w:ins w:id="0" w:author="работа в Интернете" w:date="2016-03-31T04:58:00Z"/>
          <w:color w:val="000000"/>
          <w:sz w:val="28"/>
          <w:szCs w:val="28"/>
        </w:rPr>
        <w:pPrChange w:id="1" w:author="работа в Интернете" w:date="2016-03-31T04:49:00Z">
          <w:pPr>
            <w:pStyle w:val="a5"/>
            <w:shd w:val="clear" w:color="auto" w:fill="FFFFFF"/>
            <w:jc w:val="center"/>
          </w:pPr>
        </w:pPrChange>
      </w:pPr>
      <w:ins w:id="2" w:author="работа в Интернете" w:date="2016-03-31T04:47:00Z">
        <w:r>
          <w:rPr>
            <w:color w:val="000000"/>
            <w:sz w:val="28"/>
            <w:szCs w:val="28"/>
          </w:rPr>
          <w:t xml:space="preserve">                                                 </w:t>
        </w:r>
      </w:ins>
    </w:p>
    <w:p w:rsidR="00933EBD" w:rsidRDefault="00933EBD" w:rsidP="00933EBD">
      <w:pPr>
        <w:pStyle w:val="a5"/>
        <w:shd w:val="clear" w:color="auto" w:fill="FFFFFF"/>
        <w:spacing w:before="30" w:beforeAutospacing="0" w:after="30" w:afterAutospacing="0"/>
        <w:ind w:left="567" w:right="567"/>
        <w:rPr>
          <w:ins w:id="3" w:author="работа в Интернете" w:date="2016-03-31T04:58:00Z"/>
          <w:color w:val="000000"/>
          <w:sz w:val="28"/>
          <w:szCs w:val="28"/>
        </w:rPr>
        <w:pPrChange w:id="4" w:author="работа в Интернете" w:date="2016-03-31T04:49:00Z">
          <w:pPr>
            <w:pStyle w:val="a5"/>
            <w:shd w:val="clear" w:color="auto" w:fill="FFFFFF"/>
            <w:jc w:val="center"/>
          </w:pPr>
        </w:pPrChange>
      </w:pPr>
    </w:p>
    <w:p w:rsidR="00933EBD" w:rsidRDefault="00933EBD" w:rsidP="00933EBD">
      <w:pPr>
        <w:pStyle w:val="a5"/>
        <w:shd w:val="clear" w:color="auto" w:fill="FFFFFF"/>
        <w:spacing w:before="30" w:beforeAutospacing="0" w:after="30" w:afterAutospacing="0"/>
        <w:ind w:left="567" w:right="567"/>
        <w:rPr>
          <w:ins w:id="5" w:author="работа в Интернете" w:date="2016-03-31T04:58:00Z"/>
          <w:color w:val="000000"/>
          <w:sz w:val="28"/>
          <w:szCs w:val="28"/>
        </w:rPr>
        <w:pPrChange w:id="6" w:author="работа в Интернете" w:date="2016-03-31T04:49:00Z">
          <w:pPr>
            <w:pStyle w:val="a5"/>
            <w:shd w:val="clear" w:color="auto" w:fill="FFFFFF"/>
            <w:jc w:val="center"/>
          </w:pPr>
        </w:pPrChange>
      </w:pPr>
    </w:p>
    <w:p w:rsidR="00933EBD" w:rsidRDefault="00933EBD" w:rsidP="00933EBD">
      <w:pPr>
        <w:pStyle w:val="a5"/>
        <w:shd w:val="clear" w:color="auto" w:fill="FFFFFF"/>
        <w:spacing w:before="30" w:beforeAutospacing="0" w:after="30" w:afterAutospacing="0"/>
        <w:ind w:left="567" w:right="567"/>
        <w:jc w:val="right"/>
        <w:rPr>
          <w:ins w:id="7" w:author="работа в Интернете" w:date="2016-03-31T04:58:00Z"/>
          <w:color w:val="000000"/>
          <w:sz w:val="28"/>
          <w:szCs w:val="28"/>
        </w:rPr>
        <w:pPrChange w:id="8" w:author="работа в Интернете" w:date="2016-03-31T05:00:00Z">
          <w:pPr>
            <w:pStyle w:val="a5"/>
            <w:shd w:val="clear" w:color="auto" w:fill="FFFFFF"/>
            <w:jc w:val="center"/>
          </w:pPr>
        </w:pPrChange>
      </w:pPr>
    </w:p>
    <w:p w:rsidR="00933EBD" w:rsidRDefault="008319BC" w:rsidP="00933EBD">
      <w:pPr>
        <w:pStyle w:val="a5"/>
        <w:shd w:val="clear" w:color="auto" w:fill="FFFFFF"/>
        <w:spacing w:before="30" w:beforeAutospacing="0" w:after="30" w:afterAutospacing="0"/>
        <w:ind w:left="567" w:right="567"/>
        <w:jc w:val="right"/>
        <w:rPr>
          <w:ins w:id="9" w:author="работа в Интернете" w:date="2016-03-31T04:58:00Z"/>
          <w:color w:val="000000"/>
          <w:sz w:val="28"/>
          <w:szCs w:val="28"/>
        </w:rPr>
        <w:pPrChange w:id="10" w:author="работа в Интернете" w:date="2016-03-31T05:00:00Z">
          <w:pPr>
            <w:pStyle w:val="a5"/>
            <w:shd w:val="clear" w:color="auto" w:fill="FFFFFF"/>
            <w:jc w:val="center"/>
          </w:pPr>
        </w:pPrChange>
      </w:pPr>
      <w:ins w:id="11" w:author="работа в Интернете" w:date="2016-03-31T04:58:00Z">
        <w:r>
          <w:rPr>
            <w:noProof/>
          </w:rPr>
          <w:drawing>
            <wp:inline distT="0" distB="0" distL="0" distR="0">
              <wp:extent cx="2266950" cy="2028825"/>
              <wp:effectExtent l="19050" t="0" r="0" b="0"/>
              <wp:docPr id="14" name="Рисунок 14" descr="E:\сизы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сизых.jpg"/>
                      <pic:cNvPicPr>
                        <a:picLocks noChangeAspect="1" noChangeArrowheads="1"/>
                      </pic:cNvPicPr>
                    </pic:nvPicPr>
                    <pic:blipFill>
                      <a:blip r:embed="rId6" cstate="print">
                        <a:extLst>
                          <a:ext uri="{BEBA8EAE-BF5A-486C-A8C5-ECC9F3942E4B}">
                            <a14:imgProps xmlns:a14="http://schemas.microsoft.com/office/drawing/2010/main">
                              <a14:imgLayer r:embed="rId7">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285699" cy="2045605"/>
                      </a:xfrm>
                      <a:prstGeom prst="rect">
                        <a:avLst/>
                      </a:prstGeom>
                      <a:noFill/>
                      <a:ln>
                        <a:noFill/>
                      </a:ln>
                    </pic:spPr>
                  </pic:pic>
                </a:graphicData>
              </a:graphic>
            </wp:inline>
          </w:drawing>
        </w:r>
      </w:ins>
    </w:p>
    <w:p w:rsidR="00933EBD" w:rsidRDefault="00933EBD" w:rsidP="00933EBD">
      <w:pPr>
        <w:pStyle w:val="a5"/>
        <w:shd w:val="clear" w:color="auto" w:fill="FFFFFF"/>
        <w:spacing w:before="30" w:beforeAutospacing="0" w:after="30" w:afterAutospacing="0"/>
        <w:ind w:left="567" w:right="567"/>
        <w:rPr>
          <w:ins w:id="12" w:author="работа в Интернете" w:date="2016-03-31T04:58:00Z"/>
          <w:color w:val="000000"/>
          <w:sz w:val="28"/>
          <w:szCs w:val="28"/>
        </w:rPr>
        <w:pPrChange w:id="13" w:author="работа в Интернете" w:date="2016-03-31T04:49:00Z">
          <w:pPr>
            <w:pStyle w:val="a5"/>
            <w:shd w:val="clear" w:color="auto" w:fill="FFFFFF"/>
            <w:jc w:val="center"/>
          </w:pPr>
        </w:pPrChange>
      </w:pPr>
    </w:p>
    <w:p w:rsidR="00933EBD" w:rsidRDefault="00933EBD" w:rsidP="00933EBD">
      <w:pPr>
        <w:pStyle w:val="a5"/>
        <w:shd w:val="clear" w:color="auto" w:fill="FFFFFF"/>
        <w:spacing w:before="30" w:beforeAutospacing="0" w:after="30" w:afterAutospacing="0"/>
        <w:ind w:left="567" w:right="567"/>
        <w:rPr>
          <w:ins w:id="14" w:author="работа в Интернете" w:date="2016-03-31T04:58:00Z"/>
          <w:color w:val="000000"/>
          <w:sz w:val="28"/>
          <w:szCs w:val="28"/>
        </w:rPr>
        <w:pPrChange w:id="15" w:author="работа в Интернете" w:date="2016-03-31T04:49:00Z">
          <w:pPr>
            <w:pStyle w:val="a5"/>
            <w:shd w:val="clear" w:color="auto" w:fill="FFFFFF"/>
            <w:jc w:val="center"/>
          </w:pPr>
        </w:pPrChange>
      </w:pPr>
    </w:p>
    <w:p w:rsidR="00933EBD" w:rsidRDefault="005F62F7" w:rsidP="00933EBD">
      <w:pPr>
        <w:pStyle w:val="a5"/>
        <w:shd w:val="clear" w:color="auto" w:fill="FFFFFF"/>
        <w:spacing w:before="30" w:beforeAutospacing="0" w:after="30" w:afterAutospacing="0"/>
        <w:ind w:left="567" w:right="567"/>
        <w:jc w:val="right"/>
        <w:rPr>
          <w:ins w:id="16" w:author="работа в Интернете" w:date="2016-03-31T05:02:00Z"/>
          <w:color w:val="000000"/>
          <w:sz w:val="28"/>
          <w:szCs w:val="28"/>
        </w:rPr>
        <w:pPrChange w:id="17" w:author="работа в Интернете" w:date="2016-03-31T05:06:00Z">
          <w:pPr>
            <w:pStyle w:val="a5"/>
            <w:shd w:val="clear" w:color="auto" w:fill="FFFFFF"/>
            <w:jc w:val="center"/>
          </w:pPr>
        </w:pPrChange>
      </w:pPr>
      <w:ins w:id="18" w:author="работа в Интернете" w:date="2016-03-31T05:02:00Z">
        <w:r>
          <w:rPr>
            <w:color w:val="000000"/>
            <w:sz w:val="28"/>
            <w:szCs w:val="28"/>
          </w:rPr>
          <w:t xml:space="preserve">Учитель  </w:t>
        </w:r>
      </w:ins>
      <w:ins w:id="19" w:author="работа в Интернете" w:date="2016-03-31T05:07:00Z">
        <w:r>
          <w:rPr>
            <w:color w:val="000000"/>
            <w:sz w:val="28"/>
            <w:szCs w:val="28"/>
          </w:rPr>
          <w:t xml:space="preserve"> </w:t>
        </w:r>
      </w:ins>
      <w:ins w:id="20" w:author="работа в Интернете" w:date="2016-03-31T05:02:00Z">
        <w:r>
          <w:rPr>
            <w:color w:val="000000"/>
            <w:sz w:val="28"/>
            <w:szCs w:val="28"/>
          </w:rPr>
          <w:t xml:space="preserve">начальных  </w:t>
        </w:r>
      </w:ins>
      <w:ins w:id="21" w:author="работа в Интернете" w:date="2016-03-31T05:07:00Z">
        <w:r>
          <w:rPr>
            <w:color w:val="000000"/>
            <w:sz w:val="28"/>
            <w:szCs w:val="28"/>
          </w:rPr>
          <w:t xml:space="preserve"> </w:t>
        </w:r>
      </w:ins>
      <w:ins w:id="22" w:author="работа в Интернете" w:date="2016-03-31T05:02:00Z">
        <w:r>
          <w:rPr>
            <w:color w:val="000000"/>
            <w:sz w:val="28"/>
            <w:szCs w:val="28"/>
          </w:rPr>
          <w:t xml:space="preserve">классов </w:t>
        </w:r>
      </w:ins>
    </w:p>
    <w:p w:rsidR="00933EBD" w:rsidRDefault="005F62F7" w:rsidP="00933EBD">
      <w:pPr>
        <w:pStyle w:val="a5"/>
        <w:shd w:val="clear" w:color="auto" w:fill="FFFFFF"/>
        <w:spacing w:before="30" w:beforeAutospacing="0" w:after="30" w:afterAutospacing="0"/>
        <w:ind w:right="567"/>
        <w:jc w:val="right"/>
        <w:rPr>
          <w:ins w:id="23" w:author="работа в Интернете" w:date="2016-03-31T05:05:00Z"/>
          <w:color w:val="000000"/>
          <w:sz w:val="28"/>
          <w:szCs w:val="28"/>
        </w:rPr>
        <w:pPrChange w:id="24" w:author="работа в Интернете" w:date="2016-03-31T05:06:00Z">
          <w:pPr>
            <w:pStyle w:val="a5"/>
            <w:shd w:val="clear" w:color="auto" w:fill="FFFFFF"/>
            <w:jc w:val="center"/>
          </w:pPr>
        </w:pPrChange>
      </w:pPr>
      <w:ins w:id="25" w:author="работа в Интернете" w:date="2016-03-31T05:03:00Z">
        <w:r>
          <w:rPr>
            <w:color w:val="000000"/>
            <w:sz w:val="28"/>
            <w:szCs w:val="28"/>
          </w:rPr>
          <w:t xml:space="preserve">         Сизых   Елена  </w:t>
        </w:r>
      </w:ins>
      <w:ins w:id="26" w:author="работа в Интернете" w:date="2016-03-31T05:07:00Z">
        <w:r>
          <w:rPr>
            <w:color w:val="000000"/>
            <w:sz w:val="28"/>
            <w:szCs w:val="28"/>
          </w:rPr>
          <w:t xml:space="preserve"> </w:t>
        </w:r>
      </w:ins>
      <w:ins w:id="27" w:author="работа в Интернете" w:date="2016-03-31T05:03:00Z">
        <w:r>
          <w:rPr>
            <w:color w:val="000000"/>
            <w:sz w:val="28"/>
            <w:szCs w:val="28"/>
          </w:rPr>
          <w:t>Викторовна</w:t>
        </w:r>
      </w:ins>
    </w:p>
    <w:p w:rsidR="00933EBD" w:rsidRDefault="005F62F7" w:rsidP="00933EBD">
      <w:pPr>
        <w:pStyle w:val="a5"/>
        <w:shd w:val="clear" w:color="auto" w:fill="FFFFFF"/>
        <w:spacing w:before="30" w:beforeAutospacing="0" w:after="30" w:afterAutospacing="0"/>
        <w:ind w:right="567"/>
        <w:jc w:val="right"/>
        <w:rPr>
          <w:ins w:id="28" w:author="работа в Интернете" w:date="2016-03-31T05:03:00Z"/>
          <w:color w:val="000000"/>
          <w:sz w:val="28"/>
          <w:szCs w:val="28"/>
        </w:rPr>
        <w:pPrChange w:id="29" w:author="работа в Интернете" w:date="2016-03-31T05:06:00Z">
          <w:pPr>
            <w:pStyle w:val="a5"/>
            <w:shd w:val="clear" w:color="auto" w:fill="FFFFFF"/>
            <w:jc w:val="center"/>
          </w:pPr>
        </w:pPrChange>
      </w:pPr>
      <w:ins w:id="30" w:author="работа в Интернете" w:date="2016-03-31T05:05:00Z">
        <w:r>
          <w:rPr>
            <w:color w:val="000000"/>
            <w:sz w:val="28"/>
            <w:szCs w:val="28"/>
          </w:rPr>
          <w:t xml:space="preserve">первая </w:t>
        </w:r>
      </w:ins>
      <w:ins w:id="31" w:author="работа в Интернете" w:date="2016-03-31T05:06:00Z">
        <w:r>
          <w:rPr>
            <w:color w:val="000000"/>
            <w:sz w:val="28"/>
            <w:szCs w:val="28"/>
          </w:rPr>
          <w:t>квалификационная</w:t>
        </w:r>
      </w:ins>
      <w:ins w:id="32" w:author="работа в Интернете" w:date="2016-03-31T05:07:00Z">
        <w:r>
          <w:rPr>
            <w:color w:val="000000"/>
            <w:sz w:val="28"/>
            <w:szCs w:val="28"/>
          </w:rPr>
          <w:t xml:space="preserve"> </w:t>
        </w:r>
      </w:ins>
      <w:ins w:id="33" w:author="работа в Интернете" w:date="2016-03-31T05:06:00Z">
        <w:r>
          <w:rPr>
            <w:color w:val="000000"/>
            <w:sz w:val="28"/>
            <w:szCs w:val="28"/>
          </w:rPr>
          <w:t xml:space="preserve">  категория</w:t>
        </w:r>
      </w:ins>
      <w:ins w:id="34" w:author="работа в Интернете" w:date="2016-03-31T05:05:00Z">
        <w:r>
          <w:rPr>
            <w:color w:val="000000"/>
            <w:sz w:val="28"/>
            <w:szCs w:val="28"/>
          </w:rPr>
          <w:t xml:space="preserve"> </w:t>
        </w:r>
      </w:ins>
    </w:p>
    <w:p w:rsidR="00933EBD" w:rsidRDefault="005F62F7" w:rsidP="00933EBD">
      <w:pPr>
        <w:pStyle w:val="a5"/>
        <w:shd w:val="clear" w:color="auto" w:fill="FFFFFF"/>
        <w:spacing w:before="30" w:beforeAutospacing="0" w:after="30" w:afterAutospacing="0"/>
        <w:ind w:right="567"/>
        <w:jc w:val="right"/>
        <w:rPr>
          <w:ins w:id="35" w:author="работа в Интернете" w:date="2016-03-31T05:04:00Z"/>
          <w:color w:val="000000"/>
          <w:sz w:val="28"/>
          <w:szCs w:val="28"/>
        </w:rPr>
        <w:pPrChange w:id="36" w:author="работа в Интернете" w:date="2016-03-31T05:06:00Z">
          <w:pPr>
            <w:pStyle w:val="a5"/>
            <w:shd w:val="clear" w:color="auto" w:fill="FFFFFF"/>
            <w:jc w:val="center"/>
          </w:pPr>
        </w:pPrChange>
      </w:pPr>
      <w:ins w:id="37" w:author="работа в Интернете" w:date="2016-03-31T05:03:00Z">
        <w:r>
          <w:rPr>
            <w:color w:val="000000"/>
            <w:sz w:val="28"/>
            <w:szCs w:val="28"/>
          </w:rPr>
          <w:t xml:space="preserve">         Муниципальное  </w:t>
        </w:r>
      </w:ins>
      <w:ins w:id="38" w:author="работа в Интернете" w:date="2016-03-31T05:07:00Z">
        <w:r>
          <w:rPr>
            <w:color w:val="000000"/>
            <w:sz w:val="28"/>
            <w:szCs w:val="28"/>
          </w:rPr>
          <w:t xml:space="preserve"> </w:t>
        </w:r>
      </w:ins>
      <w:ins w:id="39" w:author="работа в Интернете" w:date="2016-03-31T05:03:00Z">
        <w:r>
          <w:rPr>
            <w:color w:val="000000"/>
            <w:sz w:val="28"/>
            <w:szCs w:val="28"/>
          </w:rPr>
          <w:t xml:space="preserve">образовательное   </w:t>
        </w:r>
      </w:ins>
    </w:p>
    <w:p w:rsidR="00933EBD" w:rsidRDefault="005F62F7" w:rsidP="00933EBD">
      <w:pPr>
        <w:pStyle w:val="a5"/>
        <w:shd w:val="clear" w:color="auto" w:fill="FFFFFF"/>
        <w:spacing w:before="30" w:beforeAutospacing="0" w:after="30" w:afterAutospacing="0"/>
        <w:ind w:right="567"/>
        <w:jc w:val="right"/>
        <w:rPr>
          <w:ins w:id="40" w:author="работа в Интернете" w:date="2016-03-31T05:04:00Z"/>
          <w:color w:val="000000"/>
          <w:sz w:val="28"/>
          <w:szCs w:val="28"/>
        </w:rPr>
        <w:pPrChange w:id="41" w:author="работа в Интернете" w:date="2016-03-31T05:06:00Z">
          <w:pPr>
            <w:pStyle w:val="a5"/>
            <w:shd w:val="clear" w:color="auto" w:fill="FFFFFF"/>
            <w:jc w:val="center"/>
          </w:pPr>
        </w:pPrChange>
      </w:pPr>
      <w:ins w:id="42" w:author="работа в Интернете" w:date="2016-03-31T05:03:00Z">
        <w:r>
          <w:rPr>
            <w:color w:val="000000"/>
            <w:sz w:val="28"/>
            <w:szCs w:val="28"/>
          </w:rPr>
          <w:t xml:space="preserve">учреждение  </w:t>
        </w:r>
      </w:ins>
      <w:ins w:id="43" w:author="работа в Интернете" w:date="2016-03-31T05:07:00Z">
        <w:r>
          <w:rPr>
            <w:color w:val="000000"/>
            <w:sz w:val="28"/>
            <w:szCs w:val="28"/>
          </w:rPr>
          <w:t xml:space="preserve"> </w:t>
        </w:r>
      </w:ins>
      <w:ins w:id="44" w:author="работа в Интернете" w:date="2016-03-31T05:03:00Z">
        <w:r>
          <w:rPr>
            <w:color w:val="000000"/>
            <w:sz w:val="28"/>
            <w:szCs w:val="28"/>
          </w:rPr>
          <w:t xml:space="preserve">средняя  </w:t>
        </w:r>
      </w:ins>
    </w:p>
    <w:p w:rsidR="00933EBD" w:rsidRDefault="005F62F7" w:rsidP="00933EBD">
      <w:pPr>
        <w:pStyle w:val="a5"/>
        <w:shd w:val="clear" w:color="auto" w:fill="FFFFFF"/>
        <w:spacing w:before="30" w:beforeAutospacing="0" w:after="30" w:afterAutospacing="0"/>
        <w:ind w:right="567"/>
        <w:jc w:val="right"/>
        <w:rPr>
          <w:ins w:id="45" w:author="работа в Интернете" w:date="2016-03-31T05:05:00Z"/>
          <w:color w:val="000000"/>
          <w:sz w:val="28"/>
          <w:szCs w:val="28"/>
        </w:rPr>
        <w:pPrChange w:id="46" w:author="работа в Интернете" w:date="2016-03-31T05:06:00Z">
          <w:pPr>
            <w:pStyle w:val="a5"/>
            <w:shd w:val="clear" w:color="auto" w:fill="FFFFFF"/>
            <w:jc w:val="center"/>
          </w:pPr>
        </w:pPrChange>
      </w:pPr>
      <w:ins w:id="47" w:author="работа в Интернете" w:date="2016-03-31T05:03:00Z">
        <w:r>
          <w:rPr>
            <w:color w:val="000000"/>
            <w:sz w:val="28"/>
            <w:szCs w:val="28"/>
          </w:rPr>
          <w:t xml:space="preserve">общеобразовательная   школа </w:t>
        </w:r>
      </w:ins>
      <w:ins w:id="48" w:author="работа в Интернете" w:date="2016-03-31T05:04:00Z">
        <w:r>
          <w:rPr>
            <w:color w:val="000000"/>
            <w:sz w:val="28"/>
            <w:szCs w:val="28"/>
          </w:rPr>
          <w:t>№6</w:t>
        </w:r>
      </w:ins>
    </w:p>
    <w:p w:rsidR="00933EBD" w:rsidRDefault="005F62F7" w:rsidP="00933EBD">
      <w:pPr>
        <w:pStyle w:val="a5"/>
        <w:shd w:val="clear" w:color="auto" w:fill="FFFFFF"/>
        <w:spacing w:before="30" w:beforeAutospacing="0" w:after="30" w:afterAutospacing="0"/>
        <w:ind w:right="567"/>
        <w:jc w:val="right"/>
        <w:rPr>
          <w:ins w:id="49" w:author="работа в Интернете" w:date="2016-03-31T04:58:00Z"/>
          <w:color w:val="000000"/>
          <w:sz w:val="28"/>
          <w:szCs w:val="28"/>
        </w:rPr>
        <w:pPrChange w:id="50" w:author="работа в Интернете" w:date="2016-03-31T05:06:00Z">
          <w:pPr>
            <w:pStyle w:val="a5"/>
            <w:shd w:val="clear" w:color="auto" w:fill="FFFFFF"/>
            <w:jc w:val="center"/>
          </w:pPr>
        </w:pPrChange>
      </w:pPr>
      <w:ins w:id="51" w:author="работа в Интернете" w:date="2016-03-31T05:05:00Z">
        <w:r>
          <w:rPr>
            <w:color w:val="000000"/>
            <w:sz w:val="28"/>
            <w:szCs w:val="28"/>
          </w:rPr>
          <w:t>г.</w:t>
        </w:r>
      </w:ins>
      <w:ins w:id="52" w:author="работа в Интернете" w:date="2016-03-31T05:07:00Z">
        <w:r>
          <w:rPr>
            <w:color w:val="000000"/>
            <w:sz w:val="28"/>
            <w:szCs w:val="28"/>
          </w:rPr>
          <w:t xml:space="preserve"> </w:t>
        </w:r>
      </w:ins>
      <w:ins w:id="53" w:author="работа в Интернете" w:date="2016-03-31T05:05:00Z">
        <w:r>
          <w:rPr>
            <w:color w:val="000000"/>
            <w:sz w:val="28"/>
            <w:szCs w:val="28"/>
          </w:rPr>
          <w:t>Петровск-Забайкальский</w:t>
        </w:r>
      </w:ins>
    </w:p>
    <w:p w:rsidR="001B0913" w:rsidRDefault="001B0913">
      <w:pPr>
        <w:pStyle w:val="a5"/>
        <w:shd w:val="clear" w:color="auto" w:fill="FFFFFF"/>
        <w:spacing w:before="30" w:beforeAutospacing="0" w:after="30" w:afterAutospacing="0"/>
        <w:ind w:left="567" w:right="567"/>
        <w:jc w:val="right"/>
        <w:rPr>
          <w:ins w:id="54" w:author="работа в Интернете" w:date="2016-03-31T04:58:00Z"/>
          <w:color w:val="000000"/>
          <w:sz w:val="28"/>
          <w:szCs w:val="28"/>
        </w:rPr>
        <w:pPrChange w:id="55" w:author="работа в Интернете" w:date="2016-03-31T05:06:00Z">
          <w:pPr>
            <w:pStyle w:val="a5"/>
            <w:shd w:val="clear" w:color="auto" w:fill="FFFFFF"/>
            <w:jc w:val="center"/>
          </w:pPr>
        </w:pPrChange>
      </w:pPr>
    </w:p>
    <w:p w:rsidR="00933EBD" w:rsidRDefault="00933EBD" w:rsidP="00933EBD">
      <w:pPr>
        <w:pStyle w:val="a5"/>
        <w:shd w:val="clear" w:color="auto" w:fill="FFFFFF"/>
        <w:spacing w:before="30" w:beforeAutospacing="0" w:after="30" w:afterAutospacing="0"/>
        <w:ind w:left="567" w:right="567"/>
        <w:jc w:val="right"/>
        <w:rPr>
          <w:ins w:id="56" w:author="работа в Интернете" w:date="2016-03-31T04:58:00Z"/>
          <w:color w:val="000000"/>
          <w:sz w:val="28"/>
          <w:szCs w:val="28"/>
        </w:rPr>
        <w:pPrChange w:id="57" w:author="работа в Интернете" w:date="2016-03-31T05:06:00Z">
          <w:pPr>
            <w:pStyle w:val="a5"/>
            <w:shd w:val="clear" w:color="auto" w:fill="FFFFFF"/>
            <w:jc w:val="center"/>
          </w:pPr>
        </w:pPrChange>
      </w:pPr>
    </w:p>
    <w:p w:rsidR="00933EBD" w:rsidRDefault="00933EBD" w:rsidP="00933EBD">
      <w:pPr>
        <w:pStyle w:val="a5"/>
        <w:shd w:val="clear" w:color="auto" w:fill="FFFFFF"/>
        <w:spacing w:before="30" w:beforeAutospacing="0" w:after="30" w:afterAutospacing="0"/>
        <w:ind w:left="567" w:right="567"/>
        <w:jc w:val="right"/>
        <w:rPr>
          <w:ins w:id="58" w:author="работа в Интернете" w:date="2016-03-31T04:58:00Z"/>
          <w:color w:val="000000"/>
          <w:sz w:val="28"/>
          <w:szCs w:val="28"/>
        </w:rPr>
        <w:pPrChange w:id="59" w:author="работа в Интернете" w:date="2016-03-31T05:06:00Z">
          <w:pPr>
            <w:pStyle w:val="a5"/>
            <w:shd w:val="clear" w:color="auto" w:fill="FFFFFF"/>
            <w:jc w:val="center"/>
          </w:pPr>
        </w:pPrChange>
      </w:pPr>
    </w:p>
    <w:p w:rsidR="00933EBD" w:rsidRDefault="00456803" w:rsidP="00933EBD">
      <w:pPr>
        <w:pStyle w:val="a5"/>
        <w:shd w:val="clear" w:color="auto" w:fill="FFFFFF"/>
        <w:spacing w:before="30" w:beforeAutospacing="0" w:after="30" w:afterAutospacing="0"/>
        <w:ind w:left="624" w:right="624"/>
        <w:rPr>
          <w:sz w:val="32"/>
          <w:szCs w:val="32"/>
          <w:u w:val="single"/>
        </w:rPr>
        <w:pPrChange w:id="60" w:author="работа в Интернете" w:date="2016-03-31T05:00:00Z">
          <w:pPr>
            <w:pStyle w:val="a5"/>
            <w:shd w:val="clear" w:color="auto" w:fill="FFFFFF"/>
            <w:jc w:val="center"/>
          </w:pPr>
        </w:pPrChange>
      </w:pPr>
      <w:r>
        <w:rPr>
          <w:b/>
          <w:color w:val="FFFFFF" w:themeColor="background1"/>
          <w:sz w:val="28"/>
          <w:szCs w:val="28"/>
        </w:rPr>
        <w:t xml:space="preserve"> </w:t>
      </w:r>
      <w:r w:rsidR="00F41358">
        <w:rPr>
          <w:b/>
          <w:color w:val="FFFFFF" w:themeColor="background1"/>
          <w:sz w:val="28"/>
          <w:szCs w:val="28"/>
        </w:rPr>
        <w:t xml:space="preserve">                                            </w:t>
      </w:r>
      <w:r w:rsidR="002625C6">
        <w:rPr>
          <w:b/>
          <w:color w:val="FFFFFF" w:themeColor="background1"/>
          <w:sz w:val="28"/>
          <w:szCs w:val="28"/>
        </w:rPr>
        <w:t xml:space="preserve">           </w:t>
      </w:r>
      <w:r w:rsidR="00F41358">
        <w:rPr>
          <w:b/>
          <w:color w:val="FFFFFF" w:themeColor="background1"/>
          <w:sz w:val="28"/>
          <w:szCs w:val="28"/>
        </w:rPr>
        <w:t xml:space="preserve"> </w:t>
      </w:r>
      <w:r w:rsidR="00F41358" w:rsidRPr="00F41358">
        <w:rPr>
          <w:sz w:val="28"/>
          <w:szCs w:val="28"/>
        </w:rPr>
        <w:t>Статья.</w:t>
      </w:r>
    </w:p>
    <w:p w:rsidR="000C5F2B" w:rsidRPr="002625C6" w:rsidRDefault="00853F3C" w:rsidP="002625C6">
      <w:pPr>
        <w:pStyle w:val="a5"/>
        <w:shd w:val="clear" w:color="auto" w:fill="FFFFFF"/>
        <w:ind w:left="850"/>
        <w:jc w:val="both"/>
        <w:rPr>
          <w:b/>
          <w:color w:val="000000"/>
          <w:sz w:val="28"/>
          <w:szCs w:val="28"/>
        </w:rPr>
      </w:pPr>
      <w:r w:rsidRPr="002625C6">
        <w:rPr>
          <w:b/>
          <w:color w:val="000000"/>
          <w:sz w:val="28"/>
          <w:szCs w:val="28"/>
        </w:rPr>
        <w:t>« Стратегические   линии Российской   образовательной п</w:t>
      </w:r>
      <w:r w:rsidR="00F41358" w:rsidRPr="002625C6">
        <w:rPr>
          <w:b/>
          <w:color w:val="000000"/>
          <w:sz w:val="28"/>
          <w:szCs w:val="28"/>
        </w:rPr>
        <w:t xml:space="preserve">олитики  в интересах  детей  с ограниченными возможностями здоровья, обеспечивающие соблюдение  социально правовых гарантий детей с ОВЗ  на получение  качественного образования  </w:t>
      </w:r>
      <w:r w:rsidRPr="002625C6">
        <w:rPr>
          <w:b/>
          <w:color w:val="000000"/>
          <w:sz w:val="28"/>
          <w:szCs w:val="28"/>
        </w:rPr>
        <w:t>»</w:t>
      </w:r>
    </w:p>
    <w:p w:rsidR="000C5F2B" w:rsidRDefault="000C5F2B" w:rsidP="002625C6">
      <w:pPr>
        <w:pStyle w:val="a5"/>
        <w:shd w:val="clear" w:color="auto" w:fill="FFFFFF"/>
        <w:ind w:left="57"/>
        <w:jc w:val="both"/>
        <w:rPr>
          <w:color w:val="000000"/>
          <w:sz w:val="28"/>
          <w:szCs w:val="28"/>
        </w:rPr>
      </w:pP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Одним из важнейших направлений государственной политики Российской Федерации в области образования является обеспечение реализации права детей с ограниченными возможностями здоровья, в том числе д</w:t>
      </w:r>
      <w:r w:rsidR="00CE2FF4" w:rsidRPr="00B327F6">
        <w:rPr>
          <w:color w:val="000000"/>
          <w:sz w:val="28"/>
          <w:szCs w:val="28"/>
        </w:rPr>
        <w:t>етей-инвалидов, на образование.</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Указом Президента РФ от 1 июня 2012 г. № 761 «О Национальной стратегии действий в интересах детей на 2012-2017 годы» подчеркивается, что в Российской Федерации во всех случаях особое и доста</w:t>
      </w:r>
      <w:r w:rsidR="00760543" w:rsidRPr="00B327F6">
        <w:rPr>
          <w:color w:val="000000"/>
          <w:sz w:val="28"/>
          <w:szCs w:val="28"/>
        </w:rPr>
        <w:lastRenderedPageBreak/>
        <w:t>точное внимание должно быть уделено детям, относящимся к особым</w:t>
      </w:r>
      <w:r w:rsidR="002625C6">
        <w:rPr>
          <w:color w:val="000000"/>
          <w:sz w:val="28"/>
          <w:szCs w:val="28"/>
        </w:rPr>
        <w:t xml:space="preserve">   </w:t>
      </w:r>
      <w:r w:rsidR="00605872">
        <w:rPr>
          <w:color w:val="000000"/>
          <w:sz w:val="28"/>
          <w:szCs w:val="28"/>
        </w:rPr>
        <w:t>категориям.</w:t>
      </w:r>
      <w:r w:rsidR="00760543" w:rsidRPr="00B327F6">
        <w:rPr>
          <w:color w:val="000000"/>
          <w:sz w:val="28"/>
          <w:szCs w:val="28"/>
        </w:rPr>
        <w:t xml:space="preserve"> </w:t>
      </w:r>
    </w:p>
    <w:p w:rsidR="00605872" w:rsidRDefault="00605872" w:rsidP="00456803">
      <w:pPr>
        <w:pStyle w:val="a5"/>
        <w:shd w:val="clear" w:color="auto" w:fill="FFFFFF"/>
        <w:spacing w:before="30" w:beforeAutospacing="0" w:after="30" w:afterAutospacing="0"/>
        <w:ind w:left="567" w:right="567"/>
        <w:jc w:val="both"/>
        <w:rPr>
          <w:color w:val="000000"/>
          <w:sz w:val="28"/>
          <w:szCs w:val="28"/>
        </w:rPr>
      </w:pPr>
      <w:r>
        <w:rPr>
          <w:color w:val="000000"/>
          <w:sz w:val="28"/>
          <w:szCs w:val="28"/>
        </w:rPr>
        <w:t xml:space="preserve">  </w:t>
      </w:r>
      <w:proofErr w:type="gramStart"/>
      <w:r>
        <w:rPr>
          <w:color w:val="000000"/>
          <w:sz w:val="28"/>
          <w:szCs w:val="28"/>
        </w:rPr>
        <w:t>Необходимо  разрабатывать</w:t>
      </w:r>
      <w:proofErr w:type="gramEnd"/>
      <w:r>
        <w:rPr>
          <w:color w:val="000000"/>
          <w:sz w:val="28"/>
          <w:szCs w:val="28"/>
        </w:rPr>
        <w:t xml:space="preserve">  и внедрять формы работы с такими детьми, позволяющие  преодолевать их социальную  </w:t>
      </w:r>
      <w:proofErr w:type="spellStart"/>
      <w:r>
        <w:rPr>
          <w:color w:val="000000"/>
          <w:sz w:val="28"/>
          <w:szCs w:val="28"/>
        </w:rPr>
        <w:t>исключенность</w:t>
      </w:r>
      <w:proofErr w:type="spellEnd"/>
      <w:r>
        <w:rPr>
          <w:color w:val="000000"/>
          <w:sz w:val="28"/>
          <w:szCs w:val="28"/>
        </w:rPr>
        <w:t xml:space="preserve"> и способствующие  реабилитации  и полноценной интеграции   в обществе.</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6648BF" w:rsidRPr="00B327F6">
        <w:rPr>
          <w:color w:val="000000"/>
          <w:sz w:val="28"/>
          <w:szCs w:val="28"/>
        </w:rPr>
        <w:t xml:space="preserve">  </w:t>
      </w:r>
      <w:r w:rsidRPr="00B327F6">
        <w:rPr>
          <w:color w:val="000000"/>
          <w:sz w:val="28"/>
          <w:szCs w:val="28"/>
        </w:rPr>
        <w:t>Стратегия предусматривает законодательное закрепление правовых механизмов реализации права детей–инвалидов и детей с ограниченными возможностями здоровья на включение в существующую образовательную среду на уровне дошкольного, общего и профессионального образования (права на инклюзивное образование).</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Инклюзия</w:t>
      </w:r>
      <w:r w:rsidRPr="00B327F6">
        <w:rPr>
          <w:b/>
          <w:color w:val="000000"/>
          <w:sz w:val="28"/>
          <w:szCs w:val="28"/>
        </w:rPr>
        <w:t xml:space="preserve"> </w:t>
      </w:r>
      <w:r w:rsidRPr="00B327F6">
        <w:rPr>
          <w:color w:val="000000"/>
          <w:sz w:val="28"/>
          <w:szCs w:val="28"/>
        </w:rPr>
        <w:t>– это такая организация процесса обучения, при которой все дети независимо от их физических, психических, интеллектуальных, культурно-этнических, языковых и иных особенностей включены в общую систему образования и обучаются по месту жительства вместе со своими сверстниками без особенностей в одних и тех же общеобразовательных школах.</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Инклюзивное образование – прогрессивный шаг в развитии образования детей с ограниченными возможностями здоровья и становится широко распространенной практикой в образовании «особых» детей.</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Согласно Федеральному закону «Об образовании в Российской Федерации» под инклюзивным образованием понимается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Особую актуальность реализация права на образование детей–инвалидов приобретает в связи с Федеральным законом «О ратификации Конвенции о правах инвалидов» от 3 мая 2012 года. Государства, ратифицировавшие Конвенцию, обязуются развивать инклюзивное образование, в том числе обучение детей с ограниченными возможностями здоровья вместе с обычными детьми.</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 xml:space="preserve">Сегодня инклюзивным или включающим образованием называют совместное обучение детей с ограниченными возможностями здоровья с нормативно-развивающимися сверстниками. Дети с особыми образовательными потребностями в такой практике смогут расти и развиваться вместе с другими детьми, посещать обычные учебные заведения. </w:t>
      </w:r>
      <w:r w:rsidRPr="00B327F6">
        <w:rPr>
          <w:color w:val="000000"/>
          <w:sz w:val="28"/>
          <w:szCs w:val="28"/>
        </w:rPr>
        <w:t xml:space="preserve">      </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Идея состоит в том, что для получения качественного образования и психологической адаптации в обществе, детям с особыми потребностями необходимо активно взаимодействовать с другими детьми. Но не менее важно такое общение и тем детям, которые не имеют никаких ограничений в своём развитии или в здоровье. Все это существенно повышает роль инклюзивного, совместного обучения, позволяю</w:t>
      </w:r>
      <w:r w:rsidR="00760543" w:rsidRPr="00B327F6">
        <w:rPr>
          <w:color w:val="000000"/>
          <w:sz w:val="28"/>
          <w:szCs w:val="28"/>
        </w:rPr>
        <w:lastRenderedPageBreak/>
        <w:t>щего принципиально расширить возможности социализации детей с огр</w:t>
      </w:r>
      <w:r w:rsidRPr="00B327F6">
        <w:rPr>
          <w:color w:val="000000"/>
          <w:sz w:val="28"/>
          <w:szCs w:val="28"/>
        </w:rPr>
        <w:t xml:space="preserve">аниченными возможностями, в том числе </w:t>
      </w:r>
      <w:r w:rsidR="00760543" w:rsidRPr="00B327F6">
        <w:rPr>
          <w:color w:val="000000"/>
          <w:sz w:val="28"/>
          <w:szCs w:val="28"/>
        </w:rPr>
        <w:t xml:space="preserve"> детям-инвалидам.</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 xml:space="preserve">В тоже время, инклюзивное обучение – это одна из форм обучения детей с ОВЗ, которая не вытесняет традиционно сложившиеся формы эффективной помощи детям-инвалидам, сложившиеся и развивающиеся в специальном образовании. Подлинная инклюзия не противопоставляет, а сближает две образовательные системы – общую и специальную, делая проницаемыми границы между ними. </w:t>
      </w:r>
    </w:p>
    <w:p w:rsidR="000C5F2B" w:rsidRDefault="006648BF"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Следовательно, образование обучающихся с ограниченными возможностями здоровья теперь может быть организовано не только в отдельных классах, группах или в отдельных организациях, осуществляющих образовательную деятельность, но и совместно с другими обучающимися общеобразовательных организаций.</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Под специальными</w:t>
      </w:r>
      <w:r w:rsidR="00F41358">
        <w:rPr>
          <w:color w:val="000000"/>
          <w:sz w:val="28"/>
          <w:szCs w:val="28"/>
        </w:rPr>
        <w:t xml:space="preserve">   условиям, </w:t>
      </w:r>
      <w:r w:rsidR="00760543" w:rsidRPr="00B327F6">
        <w:rPr>
          <w:color w:val="000000"/>
          <w:sz w:val="28"/>
          <w:szCs w:val="28"/>
        </w:rPr>
        <w:t>для получения образования обучающимися с ограниченными возможностями здоровья в Федеральном законе «Об образовании в Российской Федерации» понимаются условия обучения, воспитан</w:t>
      </w:r>
      <w:r w:rsidR="00853F3C" w:rsidRPr="00B327F6">
        <w:rPr>
          <w:color w:val="000000"/>
          <w:sz w:val="28"/>
          <w:szCs w:val="28"/>
        </w:rPr>
        <w:t xml:space="preserve">ия и развития   </w:t>
      </w:r>
      <w:proofErr w:type="spellStart"/>
      <w:r w:rsidR="00853F3C" w:rsidRPr="00B327F6">
        <w:rPr>
          <w:color w:val="000000"/>
          <w:sz w:val="28"/>
          <w:szCs w:val="28"/>
        </w:rPr>
        <w:t>детей</w:t>
      </w:r>
      <w:del w:id="61" w:author="User" w:date="2016-03-31T10:02:00Z">
        <w:r w:rsidR="00853F3C" w:rsidRPr="00B327F6" w:rsidDel="002959A6">
          <w:rPr>
            <w:color w:val="000000"/>
            <w:sz w:val="28"/>
            <w:szCs w:val="28"/>
          </w:rPr>
          <w:delText xml:space="preserve"> </w:delText>
        </w:r>
      </w:del>
      <w:del w:id="62" w:author="работа в Интернете" w:date="2016-03-31T05:08:00Z">
        <w:r w:rsidR="00853F3C" w:rsidRPr="00B327F6" w:rsidDel="005F62F7">
          <w:rPr>
            <w:color w:val="000000"/>
            <w:sz w:val="28"/>
            <w:szCs w:val="28"/>
          </w:rPr>
          <w:delText xml:space="preserve"> </w:delText>
        </w:r>
      </w:del>
      <w:r w:rsidR="00853F3C" w:rsidRPr="00B327F6">
        <w:rPr>
          <w:color w:val="000000"/>
          <w:sz w:val="28"/>
          <w:szCs w:val="28"/>
        </w:rPr>
        <w:t>с</w:t>
      </w:r>
      <w:proofErr w:type="spellEnd"/>
      <w:r w:rsidR="00853F3C" w:rsidRPr="00B327F6">
        <w:rPr>
          <w:color w:val="000000"/>
          <w:sz w:val="28"/>
          <w:szCs w:val="28"/>
        </w:rPr>
        <w:t xml:space="preserve"> ОВЗ.   И</w:t>
      </w:r>
      <w:r w:rsidR="00760543" w:rsidRPr="00B327F6">
        <w:rPr>
          <w:color w:val="000000"/>
          <w:sz w:val="28"/>
          <w:szCs w:val="28"/>
        </w:rPr>
        <w:t>спользование специальных образовательных программ и методов обучения и воспитания, специальных учебников, учебных пос</w:t>
      </w:r>
      <w:r w:rsidR="00853F3C" w:rsidRPr="00B327F6">
        <w:rPr>
          <w:color w:val="000000"/>
          <w:sz w:val="28"/>
          <w:szCs w:val="28"/>
        </w:rPr>
        <w:t xml:space="preserve">обий и дидактических материалов. </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027F90" w:rsidRPr="00027F90">
        <w:rPr>
          <w:color w:val="000000"/>
          <w:sz w:val="28"/>
          <w:szCs w:val="28"/>
        </w:rPr>
        <w:t xml:space="preserve"> </w:t>
      </w:r>
      <w:r w:rsidR="00853F3C" w:rsidRPr="00B327F6">
        <w:rPr>
          <w:color w:val="000000"/>
          <w:sz w:val="28"/>
          <w:szCs w:val="28"/>
        </w:rPr>
        <w:t>Использование  с</w:t>
      </w:r>
      <w:r w:rsidR="00760543" w:rsidRPr="00B327F6">
        <w:rPr>
          <w:color w:val="000000"/>
          <w:sz w:val="28"/>
          <w:szCs w:val="28"/>
        </w:rPr>
        <w:t>пециальных технических средств обучения коллективног</w:t>
      </w:r>
      <w:r w:rsidR="00853F3C" w:rsidRPr="00B327F6">
        <w:rPr>
          <w:color w:val="000000"/>
          <w:sz w:val="28"/>
          <w:szCs w:val="28"/>
        </w:rPr>
        <w:t>о и индивидуального пользования. П</w:t>
      </w:r>
      <w:r w:rsidR="00760543" w:rsidRPr="00B327F6">
        <w:rPr>
          <w:color w:val="000000"/>
          <w:sz w:val="28"/>
          <w:szCs w:val="28"/>
        </w:rPr>
        <w:t>редоставление услуг ассистента (помощника), оказывающего обучающимся необходимую техническую помощь</w:t>
      </w:r>
      <w:r w:rsidR="00853F3C" w:rsidRPr="00B327F6">
        <w:rPr>
          <w:color w:val="000000"/>
          <w:sz w:val="28"/>
          <w:szCs w:val="28"/>
        </w:rPr>
        <w:t>. П</w:t>
      </w:r>
      <w:r w:rsidR="00760543" w:rsidRPr="00B327F6">
        <w:rPr>
          <w:color w:val="000000"/>
          <w:sz w:val="28"/>
          <w:szCs w:val="28"/>
        </w:rPr>
        <w:t>роведение групповых и индиви</w:t>
      </w:r>
      <w:r w:rsidR="00853F3C" w:rsidRPr="00B327F6">
        <w:rPr>
          <w:color w:val="000000"/>
          <w:sz w:val="28"/>
          <w:szCs w:val="28"/>
        </w:rPr>
        <w:t>дуальных коррекционных занятий. О</w:t>
      </w:r>
      <w:r w:rsidR="00760543" w:rsidRPr="00B327F6">
        <w:rPr>
          <w:color w:val="000000"/>
          <w:sz w:val="28"/>
          <w:szCs w:val="28"/>
        </w:rPr>
        <w:t>беспечение доступа в здания организаций, осуществляющих образовательную деятельность, и другие условия, без которых невозможно или затруднено</w:t>
      </w:r>
      <w:r w:rsidR="00853F3C" w:rsidRPr="00B327F6">
        <w:rPr>
          <w:color w:val="000000"/>
          <w:sz w:val="28"/>
          <w:szCs w:val="28"/>
        </w:rPr>
        <w:t>. О</w:t>
      </w:r>
      <w:r w:rsidR="00760543" w:rsidRPr="00B327F6">
        <w:rPr>
          <w:color w:val="000000"/>
          <w:sz w:val="28"/>
          <w:szCs w:val="28"/>
        </w:rPr>
        <w:t>своение образовательных программ обучающимися с ограниченными возможностями здоровья.</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 xml:space="preserve">Одним из путей создания условий является реализация государственной </w:t>
      </w:r>
      <w:proofErr w:type="gramStart"/>
      <w:r w:rsidR="00760543" w:rsidRPr="00B327F6">
        <w:rPr>
          <w:color w:val="000000"/>
          <w:sz w:val="28"/>
          <w:szCs w:val="28"/>
        </w:rPr>
        <w:t>программы  Российской</w:t>
      </w:r>
      <w:proofErr w:type="gramEnd"/>
      <w:r w:rsidR="00760543" w:rsidRPr="00B327F6">
        <w:rPr>
          <w:color w:val="000000"/>
          <w:sz w:val="28"/>
          <w:szCs w:val="28"/>
        </w:rPr>
        <w:t xml:space="preserve"> Федерации «Доступная среда» в части проведения мероприятий по формированию общеобразовательных организаций, в которых созданы условия для инклюзивного образования детей-инвалидов (создание универсальной без</w:t>
      </w:r>
      <w:ins w:id="63" w:author="работа в Интернете" w:date="2016-03-31T04:41:00Z">
        <w:r w:rsidR="00B327F6" w:rsidRPr="00B327F6">
          <w:rPr>
            <w:color w:val="000000"/>
            <w:sz w:val="28"/>
            <w:szCs w:val="28"/>
          </w:rPr>
          <w:t xml:space="preserve"> </w:t>
        </w:r>
      </w:ins>
      <w:r w:rsidR="00760543" w:rsidRPr="00B327F6">
        <w:rPr>
          <w:color w:val="000000"/>
          <w:sz w:val="28"/>
          <w:szCs w:val="28"/>
        </w:rPr>
        <w:t>барьерной среды и оснащение специальным, в том числе учебным, реабилитационным и компьютерным оборудованием, для организации коррекционной работы и образования детей–инвалидов).</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Школа, которая выбрала для себя путь реализации инклюзивного процесса, прежде всего, должна принять как свою школьную культуру, соблюдение основных принципов инклюзивного образования.</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1. Ценность человека не зависит от его способностей и достижений.</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2. Каждый человек способен чувствовать и думать.</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3.Каждый человек имеет право на общение и на то, чтобы быть услышанным.</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4. Все люди нуждаются друг в друге.</w:t>
      </w:r>
    </w:p>
    <w:p w:rsidR="000C5F2B" w:rsidRDefault="00F41358" w:rsidP="00456803">
      <w:pPr>
        <w:pStyle w:val="a5"/>
        <w:shd w:val="clear" w:color="auto" w:fill="FFFFFF"/>
        <w:spacing w:before="30" w:beforeAutospacing="0" w:after="30" w:afterAutospacing="0"/>
        <w:ind w:left="567" w:right="567"/>
        <w:jc w:val="both"/>
        <w:rPr>
          <w:color w:val="000000"/>
          <w:sz w:val="28"/>
          <w:szCs w:val="28"/>
        </w:rPr>
      </w:pPr>
      <w:r>
        <w:rPr>
          <w:color w:val="000000"/>
          <w:sz w:val="28"/>
          <w:szCs w:val="28"/>
        </w:rPr>
        <w:lastRenderedPageBreak/>
        <w:t xml:space="preserve">5. </w:t>
      </w:r>
      <w:r w:rsidR="00760543" w:rsidRPr="00B327F6">
        <w:rPr>
          <w:color w:val="000000"/>
          <w:sz w:val="28"/>
          <w:szCs w:val="28"/>
        </w:rPr>
        <w:t>Подлинное образование может осуществляться только в контексте реальных взаимоотношений.</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6. Все люди нуждаются в поддержке и дружбе ровесников.</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7. Для всех обучающихся достижение прогресса скорее может быть в том, что они могут делать, чем в том, что не могут.</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8. Разнообразие усиливает все стороны жизни человека.</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Если попытаться одной фразой обобщить вышесказанное, то мы получим основной постулат инклюзивного образования: в инклюзивной школе каждого принимают и считают важным членом коллектива, ученика со специальными потребностями поддерживают сверстники и другие члены школьного сообщества для удовлетворения его специальных образовательных потребностей.</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образовательного процесса, рассматривается Федеральным государственным образовательным стандартом начального общего образования обучающихся с ограниченными возможностями здоровья (</w:t>
      </w:r>
      <w:r w:rsidR="001B0913" w:rsidRPr="00B327F6">
        <w:rPr>
          <w:rPrChange w:id="64" w:author="работа в Интернете" w:date="2016-03-31T04:47:00Z">
            <w:rPr>
              <w:rStyle w:val="a8"/>
              <w:color w:val="auto"/>
              <w:sz w:val="28"/>
              <w:szCs w:val="28"/>
            </w:rPr>
          </w:rPrChange>
        </w:rPr>
        <w:fldChar w:fldCharType="begin"/>
      </w:r>
      <w:r w:rsidR="001B0913" w:rsidRPr="001B0913">
        <w:rPr>
          <w:sz w:val="28"/>
          <w:szCs w:val="28"/>
          <w:rPrChange w:id="65" w:author="работа в Интернете" w:date="2016-03-31T04:47:00Z">
            <w:rPr>
              <w:color w:val="0000FF"/>
              <w:u w:val="single"/>
            </w:rPr>
          </w:rPrChange>
        </w:rPr>
        <w:instrText xml:space="preserve"> HYPERLINK "http://fgos-ovz.herzen.spb.ru/" \t "_blank" </w:instrText>
      </w:r>
      <w:r w:rsidR="001B0913" w:rsidRPr="00B327F6">
        <w:rPr>
          <w:rPrChange w:id="66" w:author="работа в Интернете" w:date="2016-03-31T04:47:00Z">
            <w:rPr>
              <w:rStyle w:val="a8"/>
              <w:color w:val="auto"/>
              <w:sz w:val="28"/>
              <w:szCs w:val="28"/>
            </w:rPr>
          </w:rPrChange>
        </w:rPr>
        <w:fldChar w:fldCharType="separate"/>
      </w:r>
      <w:r w:rsidR="00760543" w:rsidRPr="00B327F6">
        <w:rPr>
          <w:rStyle w:val="a8"/>
          <w:color w:val="auto"/>
          <w:sz w:val="28"/>
          <w:szCs w:val="28"/>
        </w:rPr>
        <w:t>ФГОС для детей с ОВЗ</w:t>
      </w:r>
      <w:r w:rsidR="001B0913" w:rsidRPr="00B327F6">
        <w:rPr>
          <w:rStyle w:val="a8"/>
          <w:color w:val="auto"/>
          <w:sz w:val="28"/>
          <w:szCs w:val="28"/>
          <w:rPrChange w:id="67" w:author="работа в Интернете" w:date="2016-03-31T04:47:00Z">
            <w:rPr>
              <w:rStyle w:val="a8"/>
              <w:color w:val="auto"/>
              <w:sz w:val="28"/>
              <w:szCs w:val="28"/>
            </w:rPr>
          </w:rPrChange>
        </w:rPr>
        <w:fldChar w:fldCharType="end"/>
      </w:r>
      <w:r w:rsidR="00760543" w:rsidRPr="00B327F6">
        <w:rPr>
          <w:color w:val="000000"/>
          <w:sz w:val="28"/>
          <w:szCs w:val="28"/>
        </w:rPr>
        <w:t> вступит в силу в Российской Федерации с 1 сентября 2016 года).</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Федеральный государственный образовательный стандарт начального общего образования обучающихся с ограниченными возможностями здоровья (далее – Стандарт) представляет собой совокупность обязательных требований при реализации адаптированных основных общеобразовательных программ начального общего образования (далее – АООП НОО) в организациях, осуществляющих образовательную деятельность (далее - организация).</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 xml:space="preserve">Данные программы разрабатываются на основе настоящего Стандарта с учетом особенностей их психофизического развития, индивидуальных возможностей обучающихся с ограниченными возможностями здоровья (а именно: глухих, слабослышащих, позднооглохших, слепых, слабовидящих, с тяжелыми нарушениями речи, с нарушениями </w:t>
      </w:r>
      <w:proofErr w:type="spellStart"/>
      <w:r w:rsidR="00760543" w:rsidRPr="00B327F6">
        <w:rPr>
          <w:color w:val="000000"/>
          <w:sz w:val="28"/>
          <w:szCs w:val="28"/>
        </w:rPr>
        <w:t>опорно</w:t>
      </w:r>
      <w:proofErr w:type="spellEnd"/>
      <w:r w:rsidR="00760543" w:rsidRPr="00B327F6">
        <w:rPr>
          <w:color w:val="000000"/>
          <w:sz w:val="28"/>
          <w:szCs w:val="28"/>
        </w:rPr>
        <w:t>–двигательного аппарата, с задержкой психического развития, с расстройствами аутистического спектра, со сложными дефектами) и обеспечивают коррекцию нарушений развития и их социальную адаптацию.</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Стандарт включает такой набор вариантов, который даст возможность обеспечить на практике максимальный охват обучающихся с ОВЗ; гарантировать им удовлетворение как общих, так и особых образовательных потребностей; преодолеть зависимость получения образования от места проживания, вида образовательной организации, тяжести нарушения психического развития, способности к освоению уровня образования, предусмотренного для здоровых сверстников («цензового» образования).</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lastRenderedPageBreak/>
        <w:t xml:space="preserve">   </w:t>
      </w:r>
      <w:r w:rsidR="00760543" w:rsidRPr="00B327F6">
        <w:rPr>
          <w:color w:val="000000"/>
          <w:sz w:val="28"/>
          <w:szCs w:val="28"/>
        </w:rPr>
        <w:t>В ФГОС для детей с ОВЗ каждый из вариантов характеризуется по следующим основным параметрам:</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1. Требования к структуре и объему АООП НОО.</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2. Требования к результатам освоения АООП НОО применительно к каждому уровню образования и требованиям к итоговым достижениям обучающихся с ОВЗ к моменту завершения школьного образования.</w:t>
      </w:r>
    </w:p>
    <w:p w:rsidR="000C5F2B" w:rsidRDefault="00760543"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3. Требования к условиям, которые должны быть созданы для получения образования каждого уровня.</w:t>
      </w:r>
    </w:p>
    <w:p w:rsidR="000C5F2B" w:rsidRDefault="00255171" w:rsidP="00456803">
      <w:pPr>
        <w:pStyle w:val="a5"/>
        <w:shd w:val="clear" w:color="auto" w:fill="FFFFFF"/>
        <w:spacing w:before="30" w:beforeAutospacing="0" w:after="30" w:afterAutospacing="0"/>
        <w:ind w:left="567" w:right="567"/>
        <w:jc w:val="both"/>
        <w:rPr>
          <w:color w:val="000000"/>
          <w:sz w:val="28"/>
          <w:szCs w:val="28"/>
        </w:rPr>
      </w:pPr>
      <w:r w:rsidRPr="00B327F6">
        <w:rPr>
          <w:color w:val="000000"/>
          <w:sz w:val="28"/>
          <w:szCs w:val="28"/>
        </w:rPr>
        <w:t xml:space="preserve">  </w:t>
      </w:r>
      <w:r w:rsidR="00760543" w:rsidRPr="00B327F6">
        <w:rPr>
          <w:color w:val="000000"/>
          <w:sz w:val="28"/>
          <w:szCs w:val="28"/>
        </w:rPr>
        <w:t>Данный Стандарт отражает социально-культурные, общественно государственные ожидания относительно качества общего образования обучающихся с ОВЗ, которые в свою очередь, являются ориентирами для руководителей и специалистов системы образования, семей детей с ОВЗ и широкой общественности.</w:t>
      </w:r>
    </w:p>
    <w:p w:rsidR="00933EBD" w:rsidRDefault="00255171" w:rsidP="00933EBD">
      <w:pPr>
        <w:shd w:val="clear" w:color="auto" w:fill="FFFFFF"/>
        <w:spacing w:before="30" w:after="30"/>
        <w:ind w:left="567" w:right="567"/>
        <w:jc w:val="both"/>
        <w:rPr>
          <w:rFonts w:ascii="Times New Roman" w:hAnsi="Times New Roman" w:cs="Times New Roman"/>
          <w:color w:val="000000"/>
          <w:sz w:val="28"/>
          <w:szCs w:val="28"/>
        </w:rPr>
        <w:pPrChange w:id="68" w:author="работа в Интернете" w:date="2016-03-31T04:49:00Z">
          <w:pPr>
            <w:shd w:val="clear" w:color="auto" w:fill="FFFFFF"/>
            <w:jc w:val="both"/>
          </w:pPr>
        </w:pPrChange>
      </w:pPr>
      <w:r w:rsidRPr="00B327F6">
        <w:rPr>
          <w:rFonts w:ascii="Times New Roman" w:hAnsi="Times New Roman" w:cs="Times New Roman"/>
          <w:color w:val="000000"/>
          <w:sz w:val="28"/>
          <w:szCs w:val="28"/>
        </w:rPr>
        <w:t xml:space="preserve">  </w:t>
      </w:r>
      <w:r w:rsidR="00760543" w:rsidRPr="00B327F6">
        <w:rPr>
          <w:rFonts w:ascii="Times New Roman" w:hAnsi="Times New Roman" w:cs="Times New Roman"/>
          <w:color w:val="000000"/>
          <w:sz w:val="28"/>
          <w:szCs w:val="28"/>
        </w:rPr>
        <w:t>Одна из важных целей Стандарта: гарантия не только на получение образования детям с нарушениями развития, способным обучаться по адаптированным программам, но и оказание специальной помощи детям с ОВЗ, способным обучатся в условиях массовой школы.</w:t>
      </w:r>
    </w:p>
    <w:p w:rsidR="00933EBD" w:rsidRDefault="00255171" w:rsidP="00933EBD">
      <w:pPr>
        <w:pStyle w:val="a5"/>
        <w:shd w:val="clear" w:color="auto" w:fill="FFFFFF"/>
        <w:spacing w:before="30" w:beforeAutospacing="0" w:after="30" w:afterAutospacing="0"/>
        <w:ind w:left="567" w:right="567"/>
        <w:jc w:val="both"/>
        <w:rPr>
          <w:color w:val="000000"/>
          <w:sz w:val="28"/>
          <w:szCs w:val="28"/>
        </w:rPr>
        <w:pPrChange w:id="69" w:author="работа в Интернете" w:date="2016-03-31T04:49:00Z">
          <w:pPr>
            <w:pStyle w:val="a5"/>
            <w:shd w:val="clear" w:color="auto" w:fill="FFFFFF"/>
            <w:jc w:val="both"/>
          </w:pPr>
        </w:pPrChange>
      </w:pPr>
      <w:r w:rsidRPr="00B327F6">
        <w:rPr>
          <w:color w:val="000000"/>
          <w:sz w:val="28"/>
          <w:szCs w:val="28"/>
        </w:rPr>
        <w:t xml:space="preserve">   </w:t>
      </w:r>
      <w:r w:rsidR="00760543" w:rsidRPr="00B327F6">
        <w:rPr>
          <w:color w:val="000000"/>
          <w:sz w:val="28"/>
          <w:szCs w:val="28"/>
        </w:rPr>
        <w:t>Сегодня стало понятно, что школа сама должна измениться для того, чтобы стать инклюзивной, ориентированной на любого ребенка с любыми образовательными потребностями. Это сложный процесс, требующий организационных, содержательных, ценностных изменений. Нужно менять не только формы организации обучения, но и способы учебного взаимодействия учеников. </w:t>
      </w:r>
    </w:p>
    <w:p w:rsidR="00933EBD" w:rsidRDefault="00255171" w:rsidP="00933EBD">
      <w:pPr>
        <w:pStyle w:val="a5"/>
        <w:shd w:val="clear" w:color="auto" w:fill="FFFFFF"/>
        <w:spacing w:before="30" w:beforeAutospacing="0" w:after="30" w:afterAutospacing="0"/>
        <w:ind w:left="567" w:right="567"/>
        <w:jc w:val="both"/>
        <w:rPr>
          <w:color w:val="000000"/>
          <w:sz w:val="28"/>
          <w:szCs w:val="28"/>
        </w:rPr>
        <w:pPrChange w:id="70" w:author="работа в Интернете" w:date="2016-03-31T04:49:00Z">
          <w:pPr>
            <w:pStyle w:val="a5"/>
            <w:shd w:val="clear" w:color="auto" w:fill="FFFFFF"/>
            <w:jc w:val="both"/>
          </w:pPr>
        </w:pPrChange>
      </w:pPr>
      <w:r w:rsidRPr="00B327F6">
        <w:rPr>
          <w:color w:val="000000"/>
          <w:sz w:val="28"/>
          <w:szCs w:val="28"/>
        </w:rPr>
        <w:t xml:space="preserve">   </w:t>
      </w:r>
      <w:r w:rsidR="00760543" w:rsidRPr="00B327F6">
        <w:rPr>
          <w:color w:val="000000"/>
          <w:sz w:val="28"/>
          <w:szCs w:val="28"/>
        </w:rPr>
        <w:t>Традиция школьного преподавания как трансляции знаний должна стать специально организованной деятельностью по ком</w:t>
      </w:r>
      <w:r w:rsidR="002625C6">
        <w:rPr>
          <w:color w:val="000000"/>
          <w:sz w:val="28"/>
          <w:szCs w:val="28"/>
        </w:rPr>
        <w:t xml:space="preserve">муникации участников </w:t>
      </w:r>
      <w:proofErr w:type="gramStart"/>
      <w:r w:rsidR="002625C6">
        <w:rPr>
          <w:color w:val="000000"/>
          <w:sz w:val="28"/>
          <w:szCs w:val="28"/>
        </w:rPr>
        <w:t>обучения ,</w:t>
      </w:r>
      <w:proofErr w:type="gramEnd"/>
      <w:r w:rsidR="002625C6">
        <w:rPr>
          <w:color w:val="000000"/>
          <w:sz w:val="28"/>
          <w:szCs w:val="28"/>
        </w:rPr>
        <w:t xml:space="preserve"> </w:t>
      </w:r>
      <w:r w:rsidR="00760543" w:rsidRPr="00B327F6">
        <w:rPr>
          <w:color w:val="000000"/>
          <w:sz w:val="28"/>
          <w:szCs w:val="28"/>
        </w:rPr>
        <w:t>по совместному поиску новых знаний. Профессиональная ориентировка учителя на образовательную программу неизбежно должна измениться на способность видеть индивидуальные возможности ученика и умение адаптировать программу обучения. Профессиональная позиция специалистов сопровождения должна быть направлена на сопровождение учебного процесса, поддержку учителя на уроке, помощь ученику в овладении программным материалом и способами общения с другими детьми.</w:t>
      </w:r>
    </w:p>
    <w:p w:rsidR="00933EBD" w:rsidRDefault="00255171" w:rsidP="00933EBD">
      <w:pPr>
        <w:pStyle w:val="a5"/>
        <w:spacing w:before="30" w:beforeAutospacing="0" w:after="30" w:afterAutospacing="0" w:line="360" w:lineRule="auto"/>
        <w:ind w:left="567" w:right="567"/>
        <w:rPr>
          <w:b/>
          <w:color w:val="0D0D0D"/>
          <w:sz w:val="32"/>
          <w:szCs w:val="28"/>
          <w:u w:val="single"/>
        </w:rPr>
        <w:pPrChange w:id="71" w:author="работа в Интернете" w:date="2016-03-31T04:49:00Z">
          <w:pPr>
            <w:pStyle w:val="a5"/>
            <w:spacing w:line="360" w:lineRule="auto"/>
          </w:pPr>
        </w:pPrChange>
      </w:pPr>
      <w:r w:rsidRPr="00B327F6">
        <w:rPr>
          <w:color w:val="000000"/>
          <w:sz w:val="28"/>
          <w:szCs w:val="28"/>
        </w:rPr>
        <w:t xml:space="preserve">   </w:t>
      </w:r>
      <w:r w:rsidR="00760543" w:rsidRPr="00B327F6">
        <w:rPr>
          <w:color w:val="000000"/>
          <w:sz w:val="28"/>
          <w:szCs w:val="28"/>
        </w:rPr>
        <w:t>Таким образом, инклюзивное образование предполагает целый комплекс серьёзных изменений во всей школьной системе, в ценностных установках, в понимании роли учителя и родителей, в педагогическом процессе вообще.</w:t>
      </w:r>
      <w:r w:rsidR="00517700" w:rsidRPr="002959A6">
        <w:rPr>
          <w:b/>
          <w:color w:val="0D0D0D"/>
          <w:sz w:val="32"/>
          <w:szCs w:val="28"/>
          <w:u w:val="single"/>
        </w:rPr>
        <w:t xml:space="preserve"> </w:t>
      </w:r>
    </w:p>
    <w:p w:rsidR="008319BC" w:rsidRDefault="008319BC" w:rsidP="008319BC">
      <w:pPr>
        <w:pStyle w:val="a5"/>
        <w:spacing w:before="30" w:beforeAutospacing="0" w:after="30" w:afterAutospacing="0" w:line="360" w:lineRule="auto"/>
        <w:ind w:left="567" w:right="567"/>
        <w:rPr>
          <w:b/>
          <w:color w:val="0D0D0D"/>
          <w:sz w:val="32"/>
          <w:szCs w:val="28"/>
          <w:u w:val="single"/>
        </w:rPr>
      </w:pPr>
    </w:p>
    <w:p w:rsidR="008319BC" w:rsidRPr="008319BC" w:rsidRDefault="008319BC" w:rsidP="008319BC">
      <w:pPr>
        <w:pStyle w:val="a5"/>
        <w:spacing w:before="30" w:beforeAutospacing="0" w:after="30" w:afterAutospacing="0" w:line="360" w:lineRule="auto"/>
        <w:ind w:left="567" w:right="567"/>
        <w:rPr>
          <w:b/>
          <w:color w:val="0D0D0D"/>
          <w:sz w:val="32"/>
          <w:szCs w:val="28"/>
          <w:u w:val="single"/>
        </w:rPr>
      </w:pPr>
      <w:bookmarkStart w:id="72" w:name="_GoBack"/>
      <w:bookmarkEnd w:id="72"/>
    </w:p>
    <w:p w:rsidR="00027F90" w:rsidRPr="008319BC" w:rsidRDefault="00027F90" w:rsidP="000C5F2B">
      <w:pPr>
        <w:pStyle w:val="a5"/>
        <w:spacing w:before="30" w:beforeAutospacing="0" w:after="30" w:afterAutospacing="0" w:line="360" w:lineRule="auto"/>
        <w:ind w:left="567" w:right="567"/>
        <w:rPr>
          <w:ins w:id="73" w:author="работа в Интернете" w:date="2016-03-31T04:50:00Z"/>
          <w:b/>
          <w:color w:val="0D0D0D"/>
          <w:sz w:val="28"/>
          <w:szCs w:val="28"/>
        </w:rPr>
      </w:pPr>
    </w:p>
    <w:p w:rsidR="00933EBD" w:rsidRDefault="00933EBD" w:rsidP="00933EBD">
      <w:pPr>
        <w:pStyle w:val="a5"/>
        <w:spacing w:before="30" w:beforeAutospacing="0" w:after="30" w:afterAutospacing="0" w:line="360" w:lineRule="auto"/>
        <w:ind w:left="567" w:right="567"/>
        <w:rPr>
          <w:del w:id="74" w:author="работа в Интернете" w:date="2016-03-31T05:01:00Z"/>
          <w:b/>
          <w:color w:val="0D0D0D"/>
          <w:sz w:val="32"/>
          <w:szCs w:val="28"/>
        </w:rPr>
        <w:pPrChange w:id="75" w:author="работа в Интернете" w:date="2016-03-31T04:49:00Z">
          <w:pPr>
            <w:pStyle w:val="a5"/>
            <w:spacing w:line="360" w:lineRule="auto"/>
          </w:pPr>
        </w:pPrChange>
      </w:pPr>
    </w:p>
    <w:p w:rsidR="00933EBD" w:rsidRDefault="00517700" w:rsidP="00933EBD">
      <w:pPr>
        <w:pStyle w:val="a5"/>
        <w:spacing w:before="30" w:beforeAutospacing="0" w:after="30" w:afterAutospacing="0" w:line="360" w:lineRule="auto"/>
        <w:ind w:left="567" w:right="567"/>
        <w:rPr>
          <w:ins w:id="76" w:author="работа в Интернете" w:date="2016-03-31T04:50:00Z"/>
          <w:b/>
          <w:color w:val="0D0D0D"/>
          <w:sz w:val="28"/>
          <w:szCs w:val="28"/>
        </w:rPr>
        <w:pPrChange w:id="77" w:author="работа в Интернете" w:date="2016-03-31T04:49:00Z">
          <w:pPr>
            <w:pStyle w:val="a5"/>
            <w:spacing w:line="360" w:lineRule="auto"/>
          </w:pPr>
        </w:pPrChange>
      </w:pPr>
      <w:r w:rsidRPr="002959A6">
        <w:rPr>
          <w:b/>
          <w:color w:val="0D0D0D"/>
          <w:sz w:val="32"/>
          <w:szCs w:val="28"/>
          <w:u w:val="single"/>
        </w:rPr>
        <w:t>Заключение</w:t>
      </w:r>
    </w:p>
    <w:p w:rsidR="00933EBD" w:rsidRDefault="00933EBD" w:rsidP="00933EBD">
      <w:pPr>
        <w:pStyle w:val="a5"/>
        <w:spacing w:before="30" w:beforeAutospacing="0" w:after="30" w:afterAutospacing="0" w:line="360" w:lineRule="auto"/>
        <w:ind w:left="567" w:right="567"/>
        <w:rPr>
          <w:del w:id="78" w:author="работа в Интернете" w:date="2016-03-31T04:50:00Z"/>
          <w:color w:val="0D0D0D"/>
          <w:sz w:val="28"/>
          <w:szCs w:val="28"/>
        </w:rPr>
        <w:pPrChange w:id="79" w:author="работа в Интернете" w:date="2016-03-31T04:49:00Z">
          <w:pPr>
            <w:pStyle w:val="a5"/>
            <w:spacing w:line="360" w:lineRule="auto"/>
          </w:pPr>
        </w:pPrChange>
      </w:pPr>
    </w:p>
    <w:p w:rsidR="00933EBD" w:rsidRDefault="001B0913" w:rsidP="00933EBD">
      <w:pPr>
        <w:shd w:val="clear" w:color="auto" w:fill="FFFFFF"/>
        <w:spacing w:before="30" w:after="30" w:line="360" w:lineRule="auto"/>
        <w:ind w:left="567" w:right="567" w:firstLine="851"/>
        <w:jc w:val="both"/>
        <w:rPr>
          <w:rFonts w:ascii="Times New Roman" w:hAnsi="Times New Roman" w:cs="Times New Roman"/>
          <w:color w:val="0D0D0D"/>
          <w:sz w:val="28"/>
          <w:szCs w:val="28"/>
        </w:rPr>
        <w:pPrChange w:id="80" w:author="работа в Интернете" w:date="2016-03-31T04:49:00Z">
          <w:pPr>
            <w:shd w:val="clear" w:color="auto" w:fill="FFFFFF"/>
            <w:spacing w:before="100" w:beforeAutospacing="1" w:after="100" w:afterAutospacing="1" w:line="360" w:lineRule="auto"/>
            <w:ind w:firstLine="851"/>
            <w:jc w:val="both"/>
          </w:pPr>
        </w:pPrChange>
      </w:pPr>
      <w:r w:rsidRPr="001B0913">
        <w:rPr>
          <w:rFonts w:ascii="Times New Roman" w:hAnsi="Times New Roman"/>
          <w:color w:val="0D0D0D"/>
          <w:sz w:val="28"/>
          <w:szCs w:val="28"/>
          <w:rPrChange w:id="81" w:author="User" w:date="2016-03-31T10:19:00Z">
            <w:rPr>
              <w:rFonts w:ascii="Times New Roman" w:hAnsi="Times New Roman"/>
              <w:color w:val="0D0D0D"/>
              <w:sz w:val="28"/>
              <w:szCs w:val="28"/>
              <w:u w:val="single"/>
            </w:rPr>
          </w:rPrChange>
        </w:rPr>
        <w:t>Включение детей с особыми образовательными потребностями (детей-инвалидов, детей с ограниченными возможностями здоровья, детей с особенностями развития) в образовательный процесс общего типа по месту жительства – это сравнительно новый подход для российского образования. При инклюзии у всех участников образовательного процесса меняется отношение к детям с ОВЗ. Инклюзивное образование дает возможность детям с ОВЗ ходить в обычные школы и учиться вместе с другими детьми. У здоровых, нормально развивающихся детей, проходящих через инклюзивное образование, появляется больше сочувствия, сопереживания и понимания, они становятся более терпимыми, что особенно актуально для общества с крайне низким уровнем толерантности.</w:t>
      </w:r>
    </w:p>
    <w:p w:rsidR="00933EBD" w:rsidRDefault="001B0913" w:rsidP="00933EBD">
      <w:pPr>
        <w:shd w:val="clear" w:color="auto" w:fill="FFFFFF"/>
        <w:spacing w:before="30" w:after="30" w:line="360" w:lineRule="auto"/>
        <w:ind w:left="567" w:right="567" w:firstLine="851"/>
        <w:jc w:val="both"/>
        <w:rPr>
          <w:ins w:id="82" w:author="User" w:date="2016-03-31T09:10:00Z"/>
          <w:rFonts w:ascii="Times New Roman" w:hAnsi="Times New Roman" w:cs="Times New Roman"/>
          <w:color w:val="0D0D0D"/>
          <w:sz w:val="28"/>
          <w:szCs w:val="28"/>
        </w:rPr>
        <w:pPrChange w:id="83" w:author="работа в Интернете" w:date="2016-03-31T04:49:00Z">
          <w:pPr>
            <w:shd w:val="clear" w:color="auto" w:fill="FFFFFF"/>
            <w:spacing w:before="100" w:beforeAutospacing="1" w:after="100" w:afterAutospacing="1" w:line="360" w:lineRule="auto"/>
            <w:ind w:firstLine="851"/>
            <w:jc w:val="both"/>
          </w:pPr>
        </w:pPrChange>
      </w:pPr>
      <w:r w:rsidRPr="001B0913">
        <w:rPr>
          <w:rFonts w:ascii="Times New Roman" w:hAnsi="Times New Roman"/>
          <w:color w:val="0D0D0D"/>
          <w:sz w:val="28"/>
          <w:szCs w:val="28"/>
          <w:rPrChange w:id="84" w:author="User" w:date="2016-03-31T10:19:00Z">
            <w:rPr>
              <w:rFonts w:ascii="Times New Roman" w:hAnsi="Times New Roman"/>
              <w:color w:val="0D0D0D"/>
              <w:sz w:val="28"/>
              <w:szCs w:val="28"/>
              <w:u w:val="single"/>
            </w:rPr>
          </w:rPrChange>
        </w:rPr>
        <w:t xml:space="preserve"> Изменяется идеология образования в сторону </w:t>
      </w:r>
      <w:proofErr w:type="spellStart"/>
      <w:r w:rsidRPr="001B0913">
        <w:rPr>
          <w:rFonts w:ascii="Times New Roman" w:hAnsi="Times New Roman"/>
          <w:color w:val="0D0D0D"/>
          <w:sz w:val="28"/>
          <w:szCs w:val="28"/>
          <w:rPrChange w:id="85" w:author="User" w:date="2016-03-31T10:19:00Z">
            <w:rPr>
              <w:rFonts w:ascii="Times New Roman" w:hAnsi="Times New Roman"/>
              <w:color w:val="0D0D0D"/>
              <w:sz w:val="28"/>
              <w:szCs w:val="28"/>
              <w:u w:val="single"/>
            </w:rPr>
          </w:rPrChange>
        </w:rPr>
        <w:t>гуманизации</w:t>
      </w:r>
      <w:proofErr w:type="spellEnd"/>
      <w:r w:rsidRPr="001B0913">
        <w:rPr>
          <w:rFonts w:ascii="Times New Roman" w:hAnsi="Times New Roman"/>
          <w:color w:val="0D0D0D"/>
          <w:sz w:val="28"/>
          <w:szCs w:val="28"/>
          <w:rPrChange w:id="86" w:author="User" w:date="2016-03-31T10:19:00Z">
            <w:rPr>
              <w:rFonts w:ascii="Times New Roman" w:hAnsi="Times New Roman"/>
              <w:color w:val="0D0D0D"/>
              <w:sz w:val="28"/>
              <w:szCs w:val="28"/>
              <w:u w:val="single"/>
            </w:rPr>
          </w:rPrChange>
        </w:rPr>
        <w:t xml:space="preserve"> учебного процесса и изменение воспитательной и социальной направленности обучения. Именно со школьной скамьи необходимо воспитывать детей воспринимать мир во всем его многообразии. Необходимо понимать, что какими бы разными дети ни были по национальности или по цвету кожи, уровню физического и умственного разви</w:t>
      </w:r>
      <w:r w:rsidR="000C5F2B" w:rsidRPr="000C5F2B">
        <w:rPr>
          <w:rFonts w:ascii="Times New Roman" w:hAnsi="Times New Roman"/>
          <w:color w:val="0D0D0D"/>
          <w:sz w:val="28"/>
          <w:szCs w:val="28"/>
        </w:rPr>
        <w:t xml:space="preserve">тия, все должны иметь равные возможности для развития и жизни. </w:t>
      </w:r>
    </w:p>
    <w:p w:rsidR="001B0913" w:rsidRDefault="001B0913">
      <w:pPr>
        <w:shd w:val="clear" w:color="auto" w:fill="FFFFFF"/>
        <w:spacing w:before="30" w:after="30" w:line="360" w:lineRule="auto"/>
        <w:ind w:left="567" w:right="567" w:firstLine="851"/>
        <w:jc w:val="both"/>
        <w:rPr>
          <w:ins w:id="87" w:author="работа в Интернете" w:date="2016-03-31T05:10:00Z"/>
          <w:rFonts w:ascii="Times New Roman" w:hAnsi="Times New Roman" w:cs="Times New Roman"/>
          <w:color w:val="0D0D0D"/>
          <w:sz w:val="28"/>
          <w:szCs w:val="28"/>
        </w:rPr>
        <w:pPrChange w:id="88" w:author="работа в Интернете" w:date="2016-03-31T04:49:00Z">
          <w:pPr>
            <w:shd w:val="clear" w:color="auto" w:fill="FFFFFF"/>
            <w:spacing w:before="100" w:beforeAutospacing="1" w:after="100" w:afterAutospacing="1" w:line="360" w:lineRule="auto"/>
            <w:ind w:firstLine="851"/>
            <w:jc w:val="both"/>
          </w:pPr>
        </w:pPrChange>
      </w:pPr>
    </w:p>
    <w:p w:rsidR="000C5F2B" w:rsidRPr="008319BC" w:rsidRDefault="000C5F2B"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Pr="008319BC" w:rsidRDefault="005904ED"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Pr="008319BC" w:rsidRDefault="005904ED"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Pr="008319BC" w:rsidRDefault="005904ED"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Pr="008319BC" w:rsidRDefault="005904ED"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Pr="008319BC" w:rsidRDefault="005904ED"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Pr="008319BC" w:rsidRDefault="005904ED"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456803" w:rsidRPr="00A11A52" w:rsidRDefault="00456803" w:rsidP="00456803">
      <w:pPr>
        <w:shd w:val="clear" w:color="auto" w:fill="FFFFFF"/>
        <w:spacing w:before="30" w:after="30" w:line="360" w:lineRule="auto"/>
        <w:ind w:left="567" w:right="567" w:firstLine="851"/>
        <w:jc w:val="both"/>
        <w:rPr>
          <w:rFonts w:ascii="Times New Roman" w:hAnsi="Times New Roman" w:cs="Times New Roman"/>
          <w:color w:val="0D0D0D"/>
          <w:sz w:val="28"/>
          <w:szCs w:val="28"/>
        </w:rPr>
      </w:pPr>
    </w:p>
    <w:p w:rsidR="005904ED" w:rsidRDefault="005904ED" w:rsidP="005904ED">
      <w:pPr>
        <w:pStyle w:val="a5"/>
        <w:shd w:val="clear" w:color="auto" w:fill="FFFFFF"/>
        <w:spacing w:before="30" w:beforeAutospacing="0" w:after="30" w:afterAutospacing="0"/>
        <w:rPr>
          <w:sz w:val="28"/>
          <w:szCs w:val="28"/>
        </w:rPr>
      </w:pPr>
      <w:r w:rsidRPr="008319BC">
        <w:rPr>
          <w:sz w:val="28"/>
          <w:szCs w:val="28"/>
        </w:rPr>
        <w:t xml:space="preserve">         </w:t>
      </w:r>
      <w:r w:rsidRPr="00BB1087">
        <w:rPr>
          <w:sz w:val="28"/>
          <w:szCs w:val="28"/>
        </w:rPr>
        <w:t>Список литературы</w:t>
      </w:r>
    </w:p>
    <w:p w:rsidR="00456803" w:rsidRPr="00A11A52" w:rsidRDefault="005904ED" w:rsidP="005904ED">
      <w:pPr>
        <w:shd w:val="clear" w:color="auto" w:fill="FFFFFF"/>
        <w:spacing w:before="30" w:after="30" w:line="360" w:lineRule="auto"/>
        <w:ind w:left="567" w:right="567" w:firstLine="851"/>
        <w:rPr>
          <w:rFonts w:ascii="Times New Roman" w:hAnsi="Times New Roman" w:cs="Times New Roman"/>
          <w:color w:val="0D0D0D"/>
          <w:sz w:val="28"/>
          <w:szCs w:val="28"/>
        </w:rPr>
      </w:pPr>
      <w:r w:rsidRPr="00BB1087">
        <w:rPr>
          <w:rFonts w:ascii="Times New Roman" w:eastAsia="Times New Roman" w:hAnsi="Times New Roman" w:cs="Times New Roman"/>
          <w:sz w:val="28"/>
          <w:szCs w:val="28"/>
          <w:lang w:eastAsia="ru-RU"/>
        </w:rPr>
        <w:br/>
        <w:t xml:space="preserve">1. </w:t>
      </w:r>
      <w:proofErr w:type="spellStart"/>
      <w:r w:rsidRPr="00BB1087">
        <w:rPr>
          <w:rFonts w:ascii="Times New Roman" w:eastAsia="Times New Roman" w:hAnsi="Times New Roman" w:cs="Times New Roman"/>
          <w:sz w:val="28"/>
          <w:szCs w:val="28"/>
          <w:lang w:eastAsia="ru-RU"/>
        </w:rPr>
        <w:t>Банч</w:t>
      </w:r>
      <w:proofErr w:type="spellEnd"/>
      <w:r w:rsidRPr="00BB1087">
        <w:rPr>
          <w:rFonts w:ascii="Times New Roman" w:eastAsia="Times New Roman" w:hAnsi="Times New Roman" w:cs="Times New Roman"/>
          <w:sz w:val="28"/>
          <w:szCs w:val="28"/>
          <w:lang w:eastAsia="ru-RU"/>
        </w:rPr>
        <w:t xml:space="preserve"> Г. Включающее образование. Как добиться успеха? Основные </w:t>
      </w:r>
      <w:r w:rsidRPr="00BB1087">
        <w:rPr>
          <w:rFonts w:ascii="Times New Roman" w:eastAsia="Times New Roman" w:hAnsi="Times New Roman" w:cs="Times New Roman"/>
          <w:sz w:val="28"/>
          <w:szCs w:val="28"/>
          <w:lang w:eastAsia="ru-RU"/>
        </w:rPr>
        <w:br/>
        <w:t xml:space="preserve">стратегические подходы к работе в интегративном классе. - М.: Прометей, </w:t>
      </w:r>
      <w:r w:rsidRPr="00BB1087">
        <w:rPr>
          <w:rFonts w:ascii="Times New Roman" w:eastAsia="Times New Roman" w:hAnsi="Times New Roman" w:cs="Times New Roman"/>
          <w:sz w:val="28"/>
          <w:szCs w:val="28"/>
          <w:lang w:eastAsia="ru-RU"/>
        </w:rPr>
        <w:br/>
        <w:t xml:space="preserve">2. </w:t>
      </w:r>
      <w:proofErr w:type="spellStart"/>
      <w:r w:rsidRPr="00BB1087">
        <w:rPr>
          <w:rFonts w:ascii="Times New Roman" w:eastAsia="Times New Roman" w:hAnsi="Times New Roman" w:cs="Times New Roman"/>
          <w:sz w:val="28"/>
          <w:szCs w:val="28"/>
          <w:lang w:eastAsia="ru-RU"/>
        </w:rPr>
        <w:t>Битова</w:t>
      </w:r>
      <w:proofErr w:type="spellEnd"/>
      <w:r w:rsidRPr="00BB1087">
        <w:rPr>
          <w:rFonts w:ascii="Times New Roman" w:eastAsia="Times New Roman" w:hAnsi="Times New Roman" w:cs="Times New Roman"/>
          <w:sz w:val="28"/>
          <w:szCs w:val="28"/>
          <w:lang w:eastAsia="ru-RU"/>
        </w:rPr>
        <w:t xml:space="preserve"> А.Л. Особый ребенок: исследования и опыт помощи, про</w:t>
      </w:r>
      <w:r>
        <w:rPr>
          <w:rFonts w:ascii="Times New Roman" w:eastAsia="Times New Roman" w:hAnsi="Times New Roman" w:cs="Times New Roman"/>
          <w:sz w:val="28"/>
          <w:szCs w:val="28"/>
          <w:lang w:eastAsia="ru-RU"/>
        </w:rPr>
        <w:t xml:space="preserve">блемы </w:t>
      </w:r>
      <w:r w:rsidRPr="00BB1087">
        <w:rPr>
          <w:rFonts w:ascii="Times New Roman" w:eastAsia="Times New Roman" w:hAnsi="Times New Roman" w:cs="Times New Roman"/>
          <w:sz w:val="28"/>
          <w:szCs w:val="28"/>
          <w:lang w:eastAsia="ru-RU"/>
        </w:rPr>
        <w:t xml:space="preserve">интеграции и социализации. - М., 2000. </w:t>
      </w:r>
      <w:r w:rsidRPr="00BB1087">
        <w:rPr>
          <w:rFonts w:ascii="Times New Roman" w:eastAsia="Times New Roman" w:hAnsi="Times New Roman" w:cs="Times New Roman"/>
          <w:sz w:val="28"/>
          <w:szCs w:val="28"/>
          <w:lang w:eastAsia="ru-RU"/>
        </w:rPr>
        <w:br/>
        <w:t xml:space="preserve">3. Борисова Н.В., </w:t>
      </w:r>
      <w:proofErr w:type="spellStart"/>
      <w:r w:rsidRPr="00BB1087">
        <w:rPr>
          <w:rFonts w:ascii="Times New Roman" w:eastAsia="Times New Roman" w:hAnsi="Times New Roman" w:cs="Times New Roman"/>
          <w:sz w:val="28"/>
          <w:szCs w:val="28"/>
          <w:lang w:eastAsia="ru-RU"/>
        </w:rPr>
        <w:t>Прушнинский</w:t>
      </w:r>
      <w:proofErr w:type="spellEnd"/>
      <w:r w:rsidRPr="00BB1087">
        <w:rPr>
          <w:rFonts w:ascii="Times New Roman" w:eastAsia="Times New Roman" w:hAnsi="Times New Roman" w:cs="Times New Roman"/>
          <w:sz w:val="28"/>
          <w:szCs w:val="28"/>
          <w:lang w:eastAsia="ru-RU"/>
        </w:rPr>
        <w:t xml:space="preserve"> С.А. Инклюзивное образование: пра</w:t>
      </w:r>
      <w:r>
        <w:rPr>
          <w:rFonts w:ascii="Times New Roman" w:eastAsia="Times New Roman" w:hAnsi="Times New Roman" w:cs="Times New Roman"/>
          <w:sz w:val="28"/>
          <w:szCs w:val="28"/>
          <w:lang w:eastAsia="ru-RU"/>
        </w:rPr>
        <w:t xml:space="preserve">во, </w:t>
      </w:r>
      <w:r w:rsidRPr="00BB1087">
        <w:rPr>
          <w:rFonts w:ascii="Times New Roman" w:eastAsia="Times New Roman" w:hAnsi="Times New Roman" w:cs="Times New Roman"/>
          <w:sz w:val="28"/>
          <w:szCs w:val="28"/>
          <w:lang w:eastAsia="ru-RU"/>
        </w:rPr>
        <w:t xml:space="preserve">принципы, практика. - М., 2009. </w:t>
      </w:r>
      <w:r w:rsidRPr="00BB1087">
        <w:rPr>
          <w:rFonts w:ascii="Times New Roman" w:eastAsia="Times New Roman" w:hAnsi="Times New Roman" w:cs="Times New Roman"/>
          <w:sz w:val="28"/>
          <w:szCs w:val="28"/>
          <w:lang w:eastAsia="ru-RU"/>
        </w:rPr>
        <w:br/>
        <w:t xml:space="preserve">4. </w:t>
      </w:r>
      <w:proofErr w:type="spellStart"/>
      <w:r w:rsidRPr="00BB1087">
        <w:rPr>
          <w:rFonts w:ascii="Times New Roman" w:eastAsia="Times New Roman" w:hAnsi="Times New Roman" w:cs="Times New Roman"/>
          <w:sz w:val="28"/>
          <w:szCs w:val="28"/>
          <w:lang w:eastAsia="ru-RU"/>
        </w:rPr>
        <w:t>Ержакова</w:t>
      </w:r>
      <w:proofErr w:type="spellEnd"/>
      <w:r w:rsidRPr="00BB1087">
        <w:rPr>
          <w:rFonts w:ascii="Times New Roman" w:eastAsia="Times New Roman" w:hAnsi="Times New Roman" w:cs="Times New Roman"/>
          <w:sz w:val="28"/>
          <w:szCs w:val="28"/>
          <w:lang w:eastAsia="ru-RU"/>
        </w:rPr>
        <w:t xml:space="preserve"> Е.А., </w:t>
      </w:r>
      <w:proofErr w:type="spellStart"/>
      <w:r w:rsidRPr="00BB1087">
        <w:rPr>
          <w:rFonts w:ascii="Times New Roman" w:eastAsia="Times New Roman" w:hAnsi="Times New Roman" w:cs="Times New Roman"/>
          <w:sz w:val="28"/>
          <w:szCs w:val="28"/>
          <w:lang w:eastAsia="ru-RU"/>
        </w:rPr>
        <w:t>Резникова</w:t>
      </w:r>
      <w:proofErr w:type="spellEnd"/>
      <w:r w:rsidRPr="00BB1087">
        <w:rPr>
          <w:rFonts w:ascii="Times New Roman" w:eastAsia="Times New Roman" w:hAnsi="Times New Roman" w:cs="Times New Roman"/>
          <w:sz w:val="28"/>
          <w:szCs w:val="28"/>
          <w:lang w:eastAsia="ru-RU"/>
        </w:rPr>
        <w:t xml:space="preserve"> Е.В. Основы интегриро</w:t>
      </w:r>
      <w:r>
        <w:rPr>
          <w:rFonts w:ascii="Times New Roman" w:eastAsia="Times New Roman" w:hAnsi="Times New Roman" w:cs="Times New Roman"/>
          <w:sz w:val="28"/>
          <w:szCs w:val="28"/>
          <w:lang w:eastAsia="ru-RU"/>
        </w:rPr>
        <w:t xml:space="preserve">ванного обучения. </w:t>
      </w:r>
      <w:r w:rsidRPr="00BB1087">
        <w:rPr>
          <w:rFonts w:ascii="Times New Roman" w:eastAsia="Times New Roman" w:hAnsi="Times New Roman" w:cs="Times New Roman"/>
          <w:sz w:val="28"/>
          <w:szCs w:val="28"/>
          <w:lang w:eastAsia="ru-RU"/>
        </w:rPr>
        <w:br/>
        <w:t xml:space="preserve">5. Здоровье детей - http://zdd.1september.ru/ - </w:t>
      </w:r>
      <w:proofErr w:type="spellStart"/>
      <w:r w:rsidRPr="00BB1087">
        <w:rPr>
          <w:rFonts w:ascii="Times New Roman" w:eastAsia="Times New Roman" w:hAnsi="Times New Roman" w:cs="Times New Roman"/>
          <w:sz w:val="28"/>
          <w:szCs w:val="28"/>
          <w:lang w:eastAsia="ru-RU"/>
        </w:rPr>
        <w:t>Спецвыпуск</w:t>
      </w:r>
      <w:proofErr w:type="spellEnd"/>
      <w:r w:rsidRPr="00BB1087">
        <w:rPr>
          <w:rFonts w:ascii="Times New Roman" w:eastAsia="Times New Roman" w:hAnsi="Times New Roman" w:cs="Times New Roman"/>
          <w:sz w:val="28"/>
          <w:szCs w:val="28"/>
          <w:lang w:eastAsia="ru-RU"/>
        </w:rPr>
        <w:t xml:space="preserve"> «Инклюзив</w:t>
      </w:r>
      <w:r>
        <w:rPr>
          <w:rFonts w:ascii="Times New Roman" w:eastAsia="Times New Roman" w:hAnsi="Times New Roman" w:cs="Times New Roman"/>
          <w:sz w:val="28"/>
          <w:szCs w:val="28"/>
          <w:lang w:eastAsia="ru-RU"/>
        </w:rPr>
        <w:t xml:space="preserve">ное </w:t>
      </w:r>
      <w:r w:rsidRPr="00BB1087">
        <w:rPr>
          <w:rFonts w:ascii="Times New Roman" w:eastAsia="Times New Roman" w:hAnsi="Times New Roman" w:cs="Times New Roman"/>
          <w:sz w:val="28"/>
          <w:szCs w:val="28"/>
          <w:lang w:eastAsia="ru-RU"/>
        </w:rPr>
        <w:t xml:space="preserve">образование» http://zdd.1september.ru/articlef.php?ID=200801204 </w:t>
      </w:r>
      <w:r w:rsidRPr="00BB1087">
        <w:rPr>
          <w:rFonts w:ascii="Times New Roman" w:eastAsia="Times New Roman" w:hAnsi="Times New Roman" w:cs="Times New Roman"/>
          <w:sz w:val="28"/>
          <w:szCs w:val="28"/>
          <w:lang w:eastAsia="ru-RU"/>
        </w:rPr>
        <w:br/>
        <w:t>6. Инклюзивное образование в России и Москве. Статистика и спр</w:t>
      </w:r>
      <w:r>
        <w:rPr>
          <w:rFonts w:ascii="Times New Roman" w:eastAsia="Times New Roman" w:hAnsi="Times New Roman" w:cs="Times New Roman"/>
          <w:sz w:val="28"/>
          <w:szCs w:val="28"/>
          <w:lang w:eastAsia="ru-RU"/>
        </w:rPr>
        <w:t xml:space="preserve">авочные </w:t>
      </w:r>
      <w:r w:rsidRPr="00BB1087">
        <w:rPr>
          <w:rFonts w:ascii="Times New Roman" w:eastAsia="Times New Roman" w:hAnsi="Times New Roman" w:cs="Times New Roman"/>
          <w:sz w:val="28"/>
          <w:szCs w:val="28"/>
          <w:lang w:eastAsia="ru-RU"/>
        </w:rPr>
        <w:t>материалы - http://www.</w:t>
      </w:r>
      <w:r>
        <w:rPr>
          <w:rFonts w:ascii="Times New Roman" w:eastAsia="Times New Roman" w:hAnsi="Times New Roman" w:cs="Times New Roman"/>
          <w:sz w:val="28"/>
          <w:szCs w:val="28"/>
          <w:lang w:eastAsia="ru-RU"/>
        </w:rPr>
        <w:t xml:space="preserve">dislife.ru/flow/theme/4696/ </w:t>
      </w:r>
      <w:r w:rsidRPr="00BB1087">
        <w:rPr>
          <w:rFonts w:ascii="Times New Roman" w:eastAsia="Times New Roman" w:hAnsi="Times New Roman" w:cs="Times New Roman"/>
          <w:sz w:val="28"/>
          <w:szCs w:val="28"/>
          <w:lang w:eastAsia="ru-RU"/>
        </w:rPr>
        <w:t xml:space="preserve">образование» </w:t>
      </w:r>
      <w:r w:rsidRPr="00BB1087">
        <w:rPr>
          <w:rFonts w:ascii="Times New Roman" w:eastAsia="Times New Roman" w:hAnsi="Times New Roman" w:cs="Times New Roman"/>
          <w:sz w:val="28"/>
          <w:szCs w:val="28"/>
          <w:lang w:eastAsia="ru-RU"/>
        </w:rPr>
        <w:br/>
      </w:r>
    </w:p>
    <w:p w:rsidR="00456803" w:rsidRPr="00A11A52" w:rsidRDefault="00456803" w:rsidP="005904ED">
      <w:pPr>
        <w:shd w:val="clear" w:color="auto" w:fill="FFFFFF"/>
        <w:spacing w:before="30" w:after="30" w:line="360" w:lineRule="auto"/>
        <w:ind w:left="567" w:right="567" w:firstLine="851"/>
        <w:rPr>
          <w:rFonts w:ascii="Times New Roman" w:hAnsi="Times New Roman" w:cs="Times New Roman"/>
          <w:color w:val="0D0D0D"/>
          <w:sz w:val="28"/>
          <w:szCs w:val="28"/>
        </w:rPr>
      </w:pPr>
    </w:p>
    <w:p w:rsidR="00456803" w:rsidRPr="00A11A52" w:rsidRDefault="00456803" w:rsidP="005904ED">
      <w:pPr>
        <w:shd w:val="clear" w:color="auto" w:fill="FFFFFF"/>
        <w:spacing w:before="100" w:beforeAutospacing="1" w:after="100" w:afterAutospacing="1" w:line="360" w:lineRule="auto"/>
        <w:ind w:firstLine="851"/>
        <w:rPr>
          <w:ins w:id="89" w:author="работа в Интернете" w:date="2016-03-31T05:10:00Z"/>
          <w:rFonts w:ascii="Times New Roman" w:hAnsi="Times New Roman" w:cs="Times New Roman"/>
          <w:color w:val="0D0D0D"/>
          <w:sz w:val="28"/>
          <w:szCs w:val="28"/>
        </w:rPr>
      </w:pPr>
    </w:p>
    <w:p w:rsidR="000C5F2B" w:rsidRPr="00A11A52" w:rsidRDefault="000C5F2B" w:rsidP="002625C6">
      <w:pPr>
        <w:shd w:val="clear" w:color="auto" w:fill="FFFFFF"/>
        <w:spacing w:before="100" w:beforeAutospacing="1" w:after="100" w:afterAutospacing="1" w:line="360" w:lineRule="auto"/>
        <w:ind w:firstLine="851"/>
        <w:jc w:val="both"/>
        <w:rPr>
          <w:del w:id="90" w:author="работа в Интернете" w:date="2016-03-31T07:04:00Z"/>
          <w:rFonts w:ascii="Times New Roman" w:hAnsi="Times New Roman" w:cs="Times New Roman"/>
          <w:color w:val="0D0D0D"/>
          <w:sz w:val="28"/>
          <w:szCs w:val="28"/>
        </w:rPr>
      </w:pPr>
      <w:ins w:id="91" w:author="работа в Интернете" w:date="2016-03-31T05:10:00Z">
        <w:r w:rsidRPr="000C5F2B">
          <w:rPr>
            <w:rFonts w:ascii="Times New Roman" w:hAnsi="Times New Roman" w:cs="Times New Roman"/>
            <w:color w:val="0D0D0D"/>
            <w:sz w:val="28"/>
            <w:szCs w:val="28"/>
          </w:rPr>
          <w:t xml:space="preserve">              </w:t>
        </w:r>
        <w:r w:rsidRPr="000C5F2B">
          <w:rPr>
            <w:color w:val="0D0D0D"/>
            <w:sz w:val="28"/>
            <w:szCs w:val="28"/>
          </w:rPr>
          <w:t xml:space="preserve">                               </w:t>
        </w:r>
      </w:ins>
    </w:p>
    <w:p w:rsidR="000C5F2B" w:rsidRPr="00A11A52" w:rsidDel="009D2C4F" w:rsidRDefault="000C5F2B" w:rsidP="002625C6">
      <w:pPr>
        <w:shd w:val="clear" w:color="auto" w:fill="E4E4E4"/>
        <w:spacing w:after="0" w:line="240" w:lineRule="auto"/>
        <w:jc w:val="right"/>
        <w:rPr>
          <w:del w:id="92" w:author="User" w:date="2016-03-31T09:56:00Z"/>
          <w:color w:val="FFFF00"/>
          <w:sz w:val="28"/>
          <w:szCs w:val="28"/>
        </w:rPr>
      </w:pPr>
    </w:p>
    <w:p w:rsidR="009D2C4F" w:rsidRPr="00A11A52" w:rsidRDefault="009D2C4F">
      <w:pPr>
        <w:rPr>
          <w:ins w:id="93" w:author="User" w:date="2016-03-31T09:56:00Z"/>
          <w:rFonts w:ascii="Times New Roman" w:eastAsia="Times New Roman" w:hAnsi="Times New Roman" w:cs="Times New Roman"/>
          <w:sz w:val="28"/>
          <w:szCs w:val="28"/>
          <w:lang w:eastAsia="ru-RU"/>
        </w:rPr>
      </w:pPr>
    </w:p>
    <w:p w:rsidR="009D2C4F" w:rsidRPr="00A11A52" w:rsidRDefault="009D2C4F">
      <w:pPr>
        <w:rPr>
          <w:ins w:id="94" w:author="User" w:date="2016-03-31T09:56:00Z"/>
          <w:rFonts w:ascii="Times New Roman" w:eastAsia="Times New Roman" w:hAnsi="Times New Roman" w:cs="Times New Roman"/>
          <w:sz w:val="28"/>
          <w:szCs w:val="28"/>
          <w:lang w:eastAsia="ru-RU"/>
        </w:rPr>
      </w:pPr>
    </w:p>
    <w:p w:rsidR="009D2C4F" w:rsidRPr="00A11A52" w:rsidRDefault="009D2C4F">
      <w:pPr>
        <w:rPr>
          <w:ins w:id="95" w:author="User" w:date="2016-03-31T09:56:00Z"/>
          <w:rFonts w:ascii="Times New Roman" w:eastAsia="Times New Roman" w:hAnsi="Times New Roman" w:cs="Times New Roman"/>
          <w:sz w:val="28"/>
          <w:szCs w:val="28"/>
          <w:lang w:eastAsia="ru-RU"/>
        </w:rPr>
      </w:pPr>
    </w:p>
    <w:p w:rsidR="00287954" w:rsidRDefault="00287954" w:rsidP="00287954"/>
    <w:p w:rsidR="00287954" w:rsidRDefault="00287954" w:rsidP="00287954"/>
    <w:p w:rsidR="00287954" w:rsidRDefault="00287954" w:rsidP="00287954"/>
    <w:p w:rsidR="00287954" w:rsidRDefault="00287954" w:rsidP="00287954"/>
    <w:p w:rsidR="00287954" w:rsidRDefault="00287954" w:rsidP="00287954">
      <w:pPr>
        <w:rPr>
          <w:rFonts w:ascii="Times New Roman" w:hAnsi="Times New Roman" w:cs="Times New Roman"/>
          <w:sz w:val="28"/>
          <w:szCs w:val="28"/>
        </w:rPr>
      </w:pPr>
    </w:p>
    <w:p w:rsidR="008319BC" w:rsidRPr="004E3875" w:rsidRDefault="008319BC" w:rsidP="00287954"/>
    <w:sectPr w:rsidR="008319BC" w:rsidRPr="004E3875" w:rsidSect="009D2C4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http://900igr.net/datas/istorija/Leningradskaja-blokada/0011-011-Doroga-zhizni.jpg" style="width:10in;height:540pt;flip:y;visibility:visible;mso-wrap-style:square" o:bullet="t">
        <v:imagedata r:id="rId1" o:title="0011-011-Doroga-zhizni"/>
      </v:shape>
    </w:pict>
  </w:numPicBullet>
  <w:abstractNum w:abstractNumId="0">
    <w:nsid w:val="22DE55DF"/>
    <w:multiLevelType w:val="multilevel"/>
    <w:tmpl w:val="25E2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A62F4C"/>
    <w:multiLevelType w:val="multilevel"/>
    <w:tmpl w:val="7AE2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6F4D86"/>
    <w:multiLevelType w:val="hybridMultilevel"/>
    <w:tmpl w:val="994C8720"/>
    <w:lvl w:ilvl="0" w:tplc="6A78E6B6">
      <w:start w:val="1"/>
      <w:numFmt w:val="bullet"/>
      <w:lvlText w:val=""/>
      <w:lvlPicBulletId w:val="0"/>
      <w:lvlJc w:val="left"/>
      <w:pPr>
        <w:tabs>
          <w:tab w:val="num" w:pos="720"/>
        </w:tabs>
        <w:ind w:left="720" w:hanging="360"/>
      </w:pPr>
      <w:rPr>
        <w:rFonts w:ascii="Symbol" w:hAnsi="Symbol" w:hint="default"/>
      </w:rPr>
    </w:lvl>
    <w:lvl w:ilvl="1" w:tplc="6052A6F6" w:tentative="1">
      <w:start w:val="1"/>
      <w:numFmt w:val="bullet"/>
      <w:lvlText w:val=""/>
      <w:lvlJc w:val="left"/>
      <w:pPr>
        <w:tabs>
          <w:tab w:val="num" w:pos="1440"/>
        </w:tabs>
        <w:ind w:left="1440" w:hanging="360"/>
      </w:pPr>
      <w:rPr>
        <w:rFonts w:ascii="Symbol" w:hAnsi="Symbol" w:hint="default"/>
      </w:rPr>
    </w:lvl>
    <w:lvl w:ilvl="2" w:tplc="D056086C" w:tentative="1">
      <w:start w:val="1"/>
      <w:numFmt w:val="bullet"/>
      <w:lvlText w:val=""/>
      <w:lvlJc w:val="left"/>
      <w:pPr>
        <w:tabs>
          <w:tab w:val="num" w:pos="2160"/>
        </w:tabs>
        <w:ind w:left="2160" w:hanging="360"/>
      </w:pPr>
      <w:rPr>
        <w:rFonts w:ascii="Symbol" w:hAnsi="Symbol" w:hint="default"/>
      </w:rPr>
    </w:lvl>
    <w:lvl w:ilvl="3" w:tplc="9A02B048" w:tentative="1">
      <w:start w:val="1"/>
      <w:numFmt w:val="bullet"/>
      <w:lvlText w:val=""/>
      <w:lvlJc w:val="left"/>
      <w:pPr>
        <w:tabs>
          <w:tab w:val="num" w:pos="2880"/>
        </w:tabs>
        <w:ind w:left="2880" w:hanging="360"/>
      </w:pPr>
      <w:rPr>
        <w:rFonts w:ascii="Symbol" w:hAnsi="Symbol" w:hint="default"/>
      </w:rPr>
    </w:lvl>
    <w:lvl w:ilvl="4" w:tplc="4ECC50FA" w:tentative="1">
      <w:start w:val="1"/>
      <w:numFmt w:val="bullet"/>
      <w:lvlText w:val=""/>
      <w:lvlJc w:val="left"/>
      <w:pPr>
        <w:tabs>
          <w:tab w:val="num" w:pos="3600"/>
        </w:tabs>
        <w:ind w:left="3600" w:hanging="360"/>
      </w:pPr>
      <w:rPr>
        <w:rFonts w:ascii="Symbol" w:hAnsi="Symbol" w:hint="default"/>
      </w:rPr>
    </w:lvl>
    <w:lvl w:ilvl="5" w:tplc="FC5278C0" w:tentative="1">
      <w:start w:val="1"/>
      <w:numFmt w:val="bullet"/>
      <w:lvlText w:val=""/>
      <w:lvlJc w:val="left"/>
      <w:pPr>
        <w:tabs>
          <w:tab w:val="num" w:pos="4320"/>
        </w:tabs>
        <w:ind w:left="4320" w:hanging="360"/>
      </w:pPr>
      <w:rPr>
        <w:rFonts w:ascii="Symbol" w:hAnsi="Symbol" w:hint="default"/>
      </w:rPr>
    </w:lvl>
    <w:lvl w:ilvl="6" w:tplc="E73C7C62" w:tentative="1">
      <w:start w:val="1"/>
      <w:numFmt w:val="bullet"/>
      <w:lvlText w:val=""/>
      <w:lvlJc w:val="left"/>
      <w:pPr>
        <w:tabs>
          <w:tab w:val="num" w:pos="5040"/>
        </w:tabs>
        <w:ind w:left="5040" w:hanging="360"/>
      </w:pPr>
      <w:rPr>
        <w:rFonts w:ascii="Symbol" w:hAnsi="Symbol" w:hint="default"/>
      </w:rPr>
    </w:lvl>
    <w:lvl w:ilvl="7" w:tplc="3B7E9F4E" w:tentative="1">
      <w:start w:val="1"/>
      <w:numFmt w:val="bullet"/>
      <w:lvlText w:val=""/>
      <w:lvlJc w:val="left"/>
      <w:pPr>
        <w:tabs>
          <w:tab w:val="num" w:pos="5760"/>
        </w:tabs>
        <w:ind w:left="5760" w:hanging="360"/>
      </w:pPr>
      <w:rPr>
        <w:rFonts w:ascii="Symbol" w:hAnsi="Symbol" w:hint="default"/>
      </w:rPr>
    </w:lvl>
    <w:lvl w:ilvl="8" w:tplc="1F626D88" w:tentative="1">
      <w:start w:val="1"/>
      <w:numFmt w:val="bullet"/>
      <w:lvlText w:val=""/>
      <w:lvlJc w:val="left"/>
      <w:pPr>
        <w:tabs>
          <w:tab w:val="num" w:pos="6480"/>
        </w:tabs>
        <w:ind w:left="6480" w:hanging="360"/>
      </w:pPr>
      <w:rPr>
        <w:rFonts w:ascii="Symbol" w:hAnsi="Symbol" w:hint="default"/>
      </w:rPr>
    </w:lvl>
  </w:abstractNum>
  <w:abstractNum w:abstractNumId="3">
    <w:nsid w:val="32A23080"/>
    <w:multiLevelType w:val="multilevel"/>
    <w:tmpl w:val="6B680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D45436"/>
    <w:multiLevelType w:val="multilevel"/>
    <w:tmpl w:val="E9A8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411E7"/>
    <w:multiLevelType w:val="multilevel"/>
    <w:tmpl w:val="E2020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FB2B53"/>
    <w:multiLevelType w:val="multilevel"/>
    <w:tmpl w:val="AF608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5091095"/>
    <w:multiLevelType w:val="multilevel"/>
    <w:tmpl w:val="BADE6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D14625"/>
    <w:multiLevelType w:val="multilevel"/>
    <w:tmpl w:val="572CA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0"/>
  </w:num>
  <w:num w:numId="5">
    <w:abstractNumId w:val="1"/>
  </w:num>
  <w:num w:numId="6">
    <w:abstractNumId w:val="8"/>
  </w:num>
  <w:num w:numId="7">
    <w:abstractNumId w:val="7"/>
  </w:num>
  <w:num w:numId="8">
    <w:abstractNumId w:val="6"/>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абота в Интернете">
    <w15:presenceInfo w15:providerId="None" w15:userId="работа в Интернете"/>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8B553F"/>
    <w:rsid w:val="00015085"/>
    <w:rsid w:val="00027F90"/>
    <w:rsid w:val="000364B6"/>
    <w:rsid w:val="000C5F2B"/>
    <w:rsid w:val="00135F1A"/>
    <w:rsid w:val="001434B7"/>
    <w:rsid w:val="00151B63"/>
    <w:rsid w:val="0018684D"/>
    <w:rsid w:val="001B0913"/>
    <w:rsid w:val="001D361E"/>
    <w:rsid w:val="001E619C"/>
    <w:rsid w:val="00255171"/>
    <w:rsid w:val="002625C6"/>
    <w:rsid w:val="00284454"/>
    <w:rsid w:val="00287954"/>
    <w:rsid w:val="002959A6"/>
    <w:rsid w:val="002F4D9B"/>
    <w:rsid w:val="00303A4F"/>
    <w:rsid w:val="00334C4F"/>
    <w:rsid w:val="00342768"/>
    <w:rsid w:val="00342CDD"/>
    <w:rsid w:val="00456803"/>
    <w:rsid w:val="004E3875"/>
    <w:rsid w:val="004F2FF3"/>
    <w:rsid w:val="005034F0"/>
    <w:rsid w:val="00517700"/>
    <w:rsid w:val="00546995"/>
    <w:rsid w:val="00572468"/>
    <w:rsid w:val="005904ED"/>
    <w:rsid w:val="00593F04"/>
    <w:rsid w:val="005B50B2"/>
    <w:rsid w:val="005C4565"/>
    <w:rsid w:val="005F62F7"/>
    <w:rsid w:val="00605872"/>
    <w:rsid w:val="00620853"/>
    <w:rsid w:val="00633A5E"/>
    <w:rsid w:val="006648BF"/>
    <w:rsid w:val="00685359"/>
    <w:rsid w:val="006C4B0A"/>
    <w:rsid w:val="00716E5B"/>
    <w:rsid w:val="00733A7F"/>
    <w:rsid w:val="00760543"/>
    <w:rsid w:val="00791E8D"/>
    <w:rsid w:val="00797D38"/>
    <w:rsid w:val="007C068B"/>
    <w:rsid w:val="00802AC1"/>
    <w:rsid w:val="008319BC"/>
    <w:rsid w:val="00832A59"/>
    <w:rsid w:val="008370B2"/>
    <w:rsid w:val="00853F3C"/>
    <w:rsid w:val="008B553F"/>
    <w:rsid w:val="008F17DE"/>
    <w:rsid w:val="00933EBD"/>
    <w:rsid w:val="009A386F"/>
    <w:rsid w:val="009D2C4F"/>
    <w:rsid w:val="009E7DFB"/>
    <w:rsid w:val="00A077B8"/>
    <w:rsid w:val="00A11A52"/>
    <w:rsid w:val="00A22481"/>
    <w:rsid w:val="00A22BEC"/>
    <w:rsid w:val="00A4505D"/>
    <w:rsid w:val="00A47096"/>
    <w:rsid w:val="00A52E94"/>
    <w:rsid w:val="00A53B8D"/>
    <w:rsid w:val="00A82DC4"/>
    <w:rsid w:val="00A873F8"/>
    <w:rsid w:val="00B327F6"/>
    <w:rsid w:val="00BB3B13"/>
    <w:rsid w:val="00BB3F44"/>
    <w:rsid w:val="00BD5B84"/>
    <w:rsid w:val="00C702D6"/>
    <w:rsid w:val="00C83A77"/>
    <w:rsid w:val="00CE0C2C"/>
    <w:rsid w:val="00CE2FF4"/>
    <w:rsid w:val="00CE4699"/>
    <w:rsid w:val="00D54807"/>
    <w:rsid w:val="00D55D3D"/>
    <w:rsid w:val="00E15CFF"/>
    <w:rsid w:val="00E328DD"/>
    <w:rsid w:val="00F22E6B"/>
    <w:rsid w:val="00F41358"/>
    <w:rsid w:val="00FA2CDE"/>
    <w:rsid w:val="00FA785E"/>
    <w:rsid w:val="00FC631C"/>
    <w:rsid w:val="00FE7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A418EC-1329-4930-8398-A5306A659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85E"/>
  </w:style>
  <w:style w:type="paragraph" w:styleId="1">
    <w:name w:val="heading 1"/>
    <w:basedOn w:val="a"/>
    <w:next w:val="a"/>
    <w:link w:val="10"/>
    <w:uiPriority w:val="9"/>
    <w:qFormat/>
    <w:rsid w:val="00E15CF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link w:val="20"/>
    <w:uiPriority w:val="9"/>
    <w:qFormat/>
    <w:rsid w:val="008F17D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F17D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B553F"/>
  </w:style>
  <w:style w:type="paragraph" w:styleId="a3">
    <w:name w:val="Balloon Text"/>
    <w:basedOn w:val="a"/>
    <w:link w:val="a4"/>
    <w:uiPriority w:val="99"/>
    <w:semiHidden/>
    <w:unhideWhenUsed/>
    <w:rsid w:val="006853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5359"/>
    <w:rPr>
      <w:rFonts w:ascii="Tahoma" w:hAnsi="Tahoma" w:cs="Tahoma"/>
      <w:sz w:val="16"/>
      <w:szCs w:val="16"/>
    </w:rPr>
  </w:style>
  <w:style w:type="paragraph" w:styleId="a5">
    <w:name w:val="Normal (Web)"/>
    <w:basedOn w:val="a"/>
    <w:unhideWhenUsed/>
    <w:rsid w:val="00791E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51B63"/>
    <w:rPr>
      <w:b/>
      <w:bCs/>
    </w:rPr>
  </w:style>
  <w:style w:type="character" w:styleId="a7">
    <w:name w:val="Emphasis"/>
    <w:basedOn w:val="a0"/>
    <w:uiPriority w:val="20"/>
    <w:qFormat/>
    <w:rsid w:val="00151B63"/>
    <w:rPr>
      <w:i/>
      <w:iCs/>
    </w:rPr>
  </w:style>
  <w:style w:type="character" w:customStyle="1" w:styleId="20">
    <w:name w:val="Заголовок 2 Знак"/>
    <w:basedOn w:val="a0"/>
    <w:link w:val="2"/>
    <w:uiPriority w:val="9"/>
    <w:rsid w:val="008F17D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F17DE"/>
    <w:rPr>
      <w:rFonts w:ascii="Times New Roman" w:eastAsia="Times New Roman" w:hAnsi="Times New Roman" w:cs="Times New Roman"/>
      <w:b/>
      <w:bCs/>
      <w:sz w:val="27"/>
      <w:szCs w:val="27"/>
      <w:lang w:eastAsia="ru-RU"/>
    </w:rPr>
  </w:style>
  <w:style w:type="character" w:customStyle="1" w:styleId="gknewsoptions">
    <w:name w:val="gk_news_options"/>
    <w:basedOn w:val="a0"/>
    <w:rsid w:val="008F17DE"/>
  </w:style>
  <w:style w:type="character" w:styleId="a8">
    <w:name w:val="Hyperlink"/>
    <w:basedOn w:val="a0"/>
    <w:uiPriority w:val="99"/>
    <w:unhideWhenUsed/>
    <w:rsid w:val="008F17DE"/>
    <w:rPr>
      <w:color w:val="0000FF"/>
      <w:u w:val="single"/>
    </w:rPr>
  </w:style>
  <w:style w:type="paragraph" w:customStyle="1" w:styleId="uk-margin">
    <w:name w:val="uk-margin"/>
    <w:basedOn w:val="a"/>
    <w:rsid w:val="005724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k-text-large">
    <w:name w:val="uk-text-large"/>
    <w:basedOn w:val="a0"/>
    <w:rsid w:val="00572468"/>
  </w:style>
  <w:style w:type="paragraph" w:customStyle="1" w:styleId="blocklinksheader">
    <w:name w:val="block_links_header"/>
    <w:basedOn w:val="a"/>
    <w:rsid w:val="005724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linkstext">
    <w:name w:val="block_links_text"/>
    <w:basedOn w:val="a"/>
    <w:rsid w:val="005724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linksurl">
    <w:name w:val="block_links_url"/>
    <w:basedOn w:val="a"/>
    <w:rsid w:val="005724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15CFF"/>
    <w:rPr>
      <w:rFonts w:asciiTheme="majorHAnsi" w:eastAsiaTheme="majorEastAsia" w:hAnsiTheme="majorHAnsi" w:cstheme="majorBidi"/>
      <w:b/>
      <w:bCs/>
      <w:color w:val="365F91" w:themeColor="accent1" w:themeShade="BF"/>
      <w:sz w:val="28"/>
      <w:szCs w:val="28"/>
      <w:lang w:eastAsia="ru-RU"/>
    </w:rPr>
  </w:style>
  <w:style w:type="table" w:styleId="a9">
    <w:name w:val="Table Grid"/>
    <w:basedOn w:val="a1"/>
    <w:uiPriority w:val="59"/>
    <w:rsid w:val="00015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287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47341">
      <w:bodyDiv w:val="1"/>
      <w:marLeft w:val="0"/>
      <w:marRight w:val="0"/>
      <w:marTop w:val="0"/>
      <w:marBottom w:val="0"/>
      <w:divBdr>
        <w:top w:val="none" w:sz="0" w:space="0" w:color="auto"/>
        <w:left w:val="none" w:sz="0" w:space="0" w:color="auto"/>
        <w:bottom w:val="none" w:sz="0" w:space="0" w:color="auto"/>
        <w:right w:val="none" w:sz="0" w:space="0" w:color="auto"/>
      </w:divBdr>
    </w:div>
    <w:div w:id="175778078">
      <w:bodyDiv w:val="1"/>
      <w:marLeft w:val="0"/>
      <w:marRight w:val="0"/>
      <w:marTop w:val="0"/>
      <w:marBottom w:val="0"/>
      <w:divBdr>
        <w:top w:val="none" w:sz="0" w:space="0" w:color="auto"/>
        <w:left w:val="none" w:sz="0" w:space="0" w:color="auto"/>
        <w:bottom w:val="none" w:sz="0" w:space="0" w:color="auto"/>
        <w:right w:val="none" w:sz="0" w:space="0" w:color="auto"/>
      </w:divBdr>
    </w:div>
    <w:div w:id="298540847">
      <w:bodyDiv w:val="1"/>
      <w:marLeft w:val="0"/>
      <w:marRight w:val="0"/>
      <w:marTop w:val="0"/>
      <w:marBottom w:val="0"/>
      <w:divBdr>
        <w:top w:val="none" w:sz="0" w:space="0" w:color="auto"/>
        <w:left w:val="none" w:sz="0" w:space="0" w:color="auto"/>
        <w:bottom w:val="none" w:sz="0" w:space="0" w:color="auto"/>
        <w:right w:val="none" w:sz="0" w:space="0" w:color="auto"/>
      </w:divBdr>
    </w:div>
    <w:div w:id="408386095">
      <w:bodyDiv w:val="1"/>
      <w:marLeft w:val="0"/>
      <w:marRight w:val="0"/>
      <w:marTop w:val="0"/>
      <w:marBottom w:val="0"/>
      <w:divBdr>
        <w:top w:val="none" w:sz="0" w:space="0" w:color="auto"/>
        <w:left w:val="none" w:sz="0" w:space="0" w:color="auto"/>
        <w:bottom w:val="none" w:sz="0" w:space="0" w:color="auto"/>
        <w:right w:val="none" w:sz="0" w:space="0" w:color="auto"/>
      </w:divBdr>
      <w:divsChild>
        <w:div w:id="1432358964">
          <w:marLeft w:val="0"/>
          <w:marRight w:val="0"/>
          <w:marTop w:val="0"/>
          <w:marBottom w:val="0"/>
          <w:divBdr>
            <w:top w:val="none" w:sz="0" w:space="0" w:color="auto"/>
            <w:left w:val="none" w:sz="0" w:space="0" w:color="auto"/>
            <w:bottom w:val="none" w:sz="0" w:space="0" w:color="auto"/>
            <w:right w:val="none" w:sz="0" w:space="0" w:color="auto"/>
          </w:divBdr>
          <w:divsChild>
            <w:div w:id="733508142">
              <w:marLeft w:val="0"/>
              <w:marRight w:val="0"/>
              <w:marTop w:val="270"/>
              <w:marBottom w:val="0"/>
              <w:divBdr>
                <w:top w:val="none" w:sz="0" w:space="0" w:color="auto"/>
                <w:left w:val="none" w:sz="0" w:space="0" w:color="auto"/>
                <w:bottom w:val="none" w:sz="0" w:space="0" w:color="auto"/>
                <w:right w:val="none" w:sz="0" w:space="0" w:color="auto"/>
              </w:divBdr>
              <w:divsChild>
                <w:div w:id="413093828">
                  <w:marLeft w:val="0"/>
                  <w:marRight w:val="0"/>
                  <w:marTop w:val="0"/>
                  <w:marBottom w:val="0"/>
                  <w:divBdr>
                    <w:top w:val="none" w:sz="0" w:space="0" w:color="auto"/>
                    <w:left w:val="none" w:sz="0" w:space="0" w:color="auto"/>
                    <w:bottom w:val="none" w:sz="0" w:space="0" w:color="auto"/>
                    <w:right w:val="none" w:sz="0" w:space="0" w:color="auto"/>
                  </w:divBdr>
                  <w:divsChild>
                    <w:div w:id="1953631327">
                      <w:marLeft w:val="0"/>
                      <w:marRight w:val="0"/>
                      <w:marTop w:val="0"/>
                      <w:marBottom w:val="0"/>
                      <w:divBdr>
                        <w:top w:val="none" w:sz="0" w:space="0" w:color="auto"/>
                        <w:left w:val="none" w:sz="0" w:space="0" w:color="auto"/>
                        <w:bottom w:val="none" w:sz="0" w:space="0" w:color="auto"/>
                        <w:right w:val="none" w:sz="0" w:space="0" w:color="auto"/>
                      </w:divBdr>
                      <w:divsChild>
                        <w:div w:id="1646930754">
                          <w:marLeft w:val="0"/>
                          <w:marRight w:val="0"/>
                          <w:marTop w:val="0"/>
                          <w:marBottom w:val="0"/>
                          <w:divBdr>
                            <w:top w:val="none" w:sz="0" w:space="0" w:color="auto"/>
                            <w:left w:val="none" w:sz="0" w:space="0" w:color="auto"/>
                            <w:bottom w:val="none" w:sz="0" w:space="0" w:color="auto"/>
                            <w:right w:val="none" w:sz="0" w:space="0" w:color="auto"/>
                          </w:divBdr>
                          <w:divsChild>
                            <w:div w:id="2119443835">
                              <w:marLeft w:val="0"/>
                              <w:marRight w:val="0"/>
                              <w:marTop w:val="0"/>
                              <w:marBottom w:val="0"/>
                              <w:divBdr>
                                <w:top w:val="none" w:sz="0" w:space="0" w:color="auto"/>
                                <w:left w:val="none" w:sz="0" w:space="0" w:color="auto"/>
                                <w:bottom w:val="none" w:sz="0" w:space="0" w:color="auto"/>
                                <w:right w:val="none" w:sz="0" w:space="0" w:color="auto"/>
                              </w:divBdr>
                              <w:divsChild>
                                <w:div w:id="1231891372">
                                  <w:marLeft w:val="0"/>
                                  <w:marRight w:val="0"/>
                                  <w:marTop w:val="0"/>
                                  <w:marBottom w:val="0"/>
                                  <w:divBdr>
                                    <w:top w:val="none" w:sz="0" w:space="0" w:color="auto"/>
                                    <w:left w:val="none" w:sz="0" w:space="0" w:color="auto"/>
                                    <w:bottom w:val="none" w:sz="0" w:space="0" w:color="auto"/>
                                    <w:right w:val="none" w:sz="0" w:space="0" w:color="auto"/>
                                  </w:divBdr>
                                  <w:divsChild>
                                    <w:div w:id="1473327616">
                                      <w:marLeft w:val="0"/>
                                      <w:marRight w:val="0"/>
                                      <w:marTop w:val="0"/>
                                      <w:marBottom w:val="0"/>
                                      <w:divBdr>
                                        <w:top w:val="none" w:sz="0" w:space="0" w:color="auto"/>
                                        <w:left w:val="none" w:sz="0" w:space="0" w:color="auto"/>
                                        <w:bottom w:val="none" w:sz="0" w:space="0" w:color="auto"/>
                                        <w:right w:val="none" w:sz="0" w:space="0" w:color="auto"/>
                                      </w:divBdr>
                                      <w:divsChild>
                                        <w:div w:id="541862944">
                                          <w:marLeft w:val="0"/>
                                          <w:marRight w:val="0"/>
                                          <w:marTop w:val="0"/>
                                          <w:marBottom w:val="0"/>
                                          <w:divBdr>
                                            <w:top w:val="none" w:sz="0" w:space="0" w:color="auto"/>
                                            <w:left w:val="none" w:sz="0" w:space="0" w:color="auto"/>
                                            <w:bottom w:val="none" w:sz="0" w:space="0" w:color="auto"/>
                                            <w:right w:val="none" w:sz="0" w:space="0" w:color="auto"/>
                                          </w:divBdr>
                                          <w:divsChild>
                                            <w:div w:id="603617599">
                                              <w:marLeft w:val="0"/>
                                              <w:marRight w:val="0"/>
                                              <w:marTop w:val="90"/>
                                              <w:marBottom w:val="0"/>
                                              <w:divBdr>
                                                <w:top w:val="none" w:sz="0" w:space="0" w:color="auto"/>
                                                <w:left w:val="none" w:sz="0" w:space="0" w:color="auto"/>
                                                <w:bottom w:val="none" w:sz="0" w:space="0" w:color="auto"/>
                                                <w:right w:val="none" w:sz="0" w:space="0" w:color="auto"/>
                                              </w:divBdr>
                                              <w:divsChild>
                                                <w:div w:id="1206522212">
                                                  <w:marLeft w:val="0"/>
                                                  <w:marRight w:val="0"/>
                                                  <w:marTop w:val="0"/>
                                                  <w:marBottom w:val="0"/>
                                                  <w:divBdr>
                                                    <w:top w:val="none" w:sz="0" w:space="0" w:color="auto"/>
                                                    <w:left w:val="none" w:sz="0" w:space="0" w:color="auto"/>
                                                    <w:bottom w:val="none" w:sz="0" w:space="0" w:color="auto"/>
                                                    <w:right w:val="none" w:sz="0" w:space="0" w:color="auto"/>
                                                  </w:divBdr>
                                                  <w:divsChild>
                                                    <w:div w:id="186686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60478">
                          <w:marLeft w:val="270"/>
                          <w:marRight w:val="0"/>
                          <w:marTop w:val="0"/>
                          <w:marBottom w:val="0"/>
                          <w:divBdr>
                            <w:top w:val="none" w:sz="0" w:space="0" w:color="auto"/>
                            <w:left w:val="none" w:sz="0" w:space="0" w:color="auto"/>
                            <w:bottom w:val="none" w:sz="0" w:space="0" w:color="auto"/>
                            <w:right w:val="none" w:sz="0" w:space="0" w:color="auto"/>
                          </w:divBdr>
                          <w:divsChild>
                            <w:div w:id="825051451">
                              <w:marLeft w:val="0"/>
                              <w:marRight w:val="0"/>
                              <w:marTop w:val="0"/>
                              <w:marBottom w:val="0"/>
                              <w:divBdr>
                                <w:top w:val="none" w:sz="0" w:space="0" w:color="auto"/>
                                <w:left w:val="none" w:sz="0" w:space="0" w:color="auto"/>
                                <w:bottom w:val="none" w:sz="0" w:space="0" w:color="auto"/>
                                <w:right w:val="none" w:sz="0" w:space="0" w:color="auto"/>
                              </w:divBdr>
                              <w:divsChild>
                                <w:div w:id="1113208787">
                                  <w:marLeft w:val="0"/>
                                  <w:marRight w:val="0"/>
                                  <w:marTop w:val="0"/>
                                  <w:marBottom w:val="0"/>
                                  <w:divBdr>
                                    <w:top w:val="none" w:sz="0" w:space="0" w:color="auto"/>
                                    <w:left w:val="none" w:sz="0" w:space="0" w:color="auto"/>
                                    <w:bottom w:val="none" w:sz="0" w:space="0" w:color="auto"/>
                                    <w:right w:val="none" w:sz="0" w:space="0" w:color="auto"/>
                                  </w:divBdr>
                                  <w:divsChild>
                                    <w:div w:id="1847665797">
                                      <w:marLeft w:val="0"/>
                                      <w:marRight w:val="0"/>
                                      <w:marTop w:val="0"/>
                                      <w:marBottom w:val="300"/>
                                      <w:divBdr>
                                        <w:top w:val="none" w:sz="0" w:space="0" w:color="auto"/>
                                        <w:left w:val="none" w:sz="0" w:space="0" w:color="auto"/>
                                        <w:bottom w:val="none" w:sz="0" w:space="0" w:color="auto"/>
                                        <w:right w:val="none" w:sz="0" w:space="0" w:color="auto"/>
                                      </w:divBdr>
                                      <w:divsChild>
                                        <w:div w:id="387189160">
                                          <w:marLeft w:val="0"/>
                                          <w:marRight w:val="0"/>
                                          <w:marTop w:val="0"/>
                                          <w:marBottom w:val="0"/>
                                          <w:divBdr>
                                            <w:top w:val="none" w:sz="0" w:space="0" w:color="auto"/>
                                            <w:left w:val="none" w:sz="0" w:space="0" w:color="auto"/>
                                            <w:bottom w:val="none" w:sz="0" w:space="0" w:color="auto"/>
                                            <w:right w:val="none" w:sz="0" w:space="0" w:color="auto"/>
                                          </w:divBdr>
                                          <w:divsChild>
                                            <w:div w:id="877813390">
                                              <w:marLeft w:val="0"/>
                                              <w:marRight w:val="0"/>
                                              <w:marTop w:val="0"/>
                                              <w:marBottom w:val="0"/>
                                              <w:divBdr>
                                                <w:top w:val="none" w:sz="0" w:space="0" w:color="auto"/>
                                                <w:left w:val="none" w:sz="0" w:space="0" w:color="auto"/>
                                                <w:bottom w:val="none" w:sz="0" w:space="0" w:color="auto"/>
                                                <w:right w:val="none" w:sz="0" w:space="0" w:color="auto"/>
                                              </w:divBdr>
                                              <w:divsChild>
                                                <w:div w:id="57096551">
                                                  <w:marLeft w:val="0"/>
                                                  <w:marRight w:val="0"/>
                                                  <w:marTop w:val="0"/>
                                                  <w:marBottom w:val="0"/>
                                                  <w:divBdr>
                                                    <w:top w:val="none" w:sz="0" w:space="0" w:color="auto"/>
                                                    <w:left w:val="none" w:sz="0" w:space="0" w:color="auto"/>
                                                    <w:bottom w:val="none" w:sz="0" w:space="0" w:color="auto"/>
                                                    <w:right w:val="none" w:sz="0" w:space="0" w:color="auto"/>
                                                  </w:divBdr>
                                                  <w:divsChild>
                                                    <w:div w:id="409238578">
                                                      <w:marLeft w:val="0"/>
                                                      <w:marRight w:val="0"/>
                                                      <w:marTop w:val="0"/>
                                                      <w:marBottom w:val="0"/>
                                                      <w:divBdr>
                                                        <w:top w:val="single" w:sz="6" w:space="0" w:color="EAEAEA"/>
                                                        <w:left w:val="single" w:sz="6" w:space="0" w:color="EAEAEA"/>
                                                        <w:bottom w:val="single" w:sz="6" w:space="0" w:color="EAEAEA"/>
                                                        <w:right w:val="single" w:sz="6" w:space="0" w:color="EAEAEA"/>
                                                      </w:divBdr>
                                                      <w:divsChild>
                                                        <w:div w:id="144124171">
                                                          <w:marLeft w:val="0"/>
                                                          <w:marRight w:val="150"/>
                                                          <w:marTop w:val="90"/>
                                                          <w:marBottom w:val="90"/>
                                                          <w:divBdr>
                                                            <w:top w:val="none" w:sz="0" w:space="0" w:color="auto"/>
                                                            <w:left w:val="none" w:sz="0" w:space="0" w:color="auto"/>
                                                            <w:bottom w:val="none" w:sz="0" w:space="0" w:color="auto"/>
                                                            <w:right w:val="none" w:sz="0" w:space="0" w:color="auto"/>
                                                          </w:divBdr>
                                                        </w:div>
                                                      </w:divsChild>
                                                    </w:div>
                                                    <w:div w:id="1495754240">
                                                      <w:marLeft w:val="0"/>
                                                      <w:marRight w:val="0"/>
                                                      <w:marTop w:val="0"/>
                                                      <w:marBottom w:val="0"/>
                                                      <w:divBdr>
                                                        <w:top w:val="none" w:sz="0" w:space="0" w:color="auto"/>
                                                        <w:left w:val="none" w:sz="0" w:space="0" w:color="auto"/>
                                                        <w:bottom w:val="none" w:sz="0" w:space="0" w:color="auto"/>
                                                        <w:right w:val="none" w:sz="0" w:space="0" w:color="auto"/>
                                                      </w:divBdr>
                                                      <w:divsChild>
                                                        <w:div w:id="309410729">
                                                          <w:marLeft w:val="0"/>
                                                          <w:marRight w:val="0"/>
                                                          <w:marTop w:val="0"/>
                                                          <w:marBottom w:val="0"/>
                                                          <w:divBdr>
                                                            <w:top w:val="none" w:sz="0" w:space="0" w:color="auto"/>
                                                            <w:left w:val="none" w:sz="0" w:space="0" w:color="auto"/>
                                                            <w:bottom w:val="none" w:sz="0" w:space="0" w:color="auto"/>
                                                            <w:right w:val="none" w:sz="0" w:space="0" w:color="auto"/>
                                                          </w:divBdr>
                                                          <w:divsChild>
                                                            <w:div w:id="518201640">
                                                              <w:marLeft w:val="0"/>
                                                              <w:marRight w:val="0"/>
                                                              <w:marTop w:val="0"/>
                                                              <w:marBottom w:val="0"/>
                                                              <w:divBdr>
                                                                <w:top w:val="none" w:sz="0" w:space="0" w:color="auto"/>
                                                                <w:left w:val="none" w:sz="0" w:space="0" w:color="auto"/>
                                                                <w:bottom w:val="none" w:sz="0" w:space="0" w:color="auto"/>
                                                                <w:right w:val="none" w:sz="0" w:space="0" w:color="auto"/>
                                                              </w:divBdr>
                                                              <w:divsChild>
                                                                <w:div w:id="1446735521">
                                                                  <w:marLeft w:val="0"/>
                                                                  <w:marRight w:val="0"/>
                                                                  <w:marTop w:val="0"/>
                                                                  <w:marBottom w:val="0"/>
                                                                  <w:divBdr>
                                                                    <w:top w:val="none" w:sz="0" w:space="0" w:color="auto"/>
                                                                    <w:left w:val="none" w:sz="0" w:space="0" w:color="auto"/>
                                                                    <w:bottom w:val="none" w:sz="0" w:space="0" w:color="auto"/>
                                                                    <w:right w:val="none" w:sz="0" w:space="0" w:color="auto"/>
                                                                  </w:divBdr>
                                                                  <w:divsChild>
                                                                    <w:div w:id="898591959">
                                                                      <w:marLeft w:val="0"/>
                                                                      <w:marRight w:val="0"/>
                                                                      <w:marTop w:val="0"/>
                                                                      <w:marBottom w:val="0"/>
                                                                      <w:divBdr>
                                                                        <w:top w:val="none" w:sz="0" w:space="0" w:color="auto"/>
                                                                        <w:left w:val="none" w:sz="0" w:space="0" w:color="auto"/>
                                                                        <w:bottom w:val="single" w:sz="6" w:space="9" w:color="4C4C4C"/>
                                                                        <w:right w:val="none" w:sz="0" w:space="0" w:color="auto"/>
                                                                      </w:divBdr>
                                                                    </w:div>
                                                                    <w:div w:id="242224294">
                                                                      <w:marLeft w:val="0"/>
                                                                      <w:marRight w:val="0"/>
                                                                      <w:marTop w:val="180"/>
                                                                      <w:marBottom w:val="180"/>
                                                                      <w:divBdr>
                                                                        <w:top w:val="none" w:sz="0" w:space="0" w:color="auto"/>
                                                                        <w:left w:val="none" w:sz="0" w:space="0" w:color="auto"/>
                                                                        <w:bottom w:val="single" w:sz="6" w:space="5" w:color="4C4C4C"/>
                                                                        <w:right w:val="none" w:sz="0" w:space="0" w:color="auto"/>
                                                                      </w:divBdr>
                                                                    </w:div>
                                                                  </w:divsChild>
                                                                </w:div>
                                                                <w:div w:id="55856724">
                                                                  <w:marLeft w:val="0"/>
                                                                  <w:marRight w:val="0"/>
                                                                  <w:marTop w:val="0"/>
                                                                  <w:marBottom w:val="0"/>
                                                                  <w:divBdr>
                                                                    <w:top w:val="none" w:sz="0" w:space="0" w:color="auto"/>
                                                                    <w:left w:val="none" w:sz="0" w:space="0" w:color="auto"/>
                                                                    <w:bottom w:val="none" w:sz="0" w:space="0" w:color="auto"/>
                                                                    <w:right w:val="none" w:sz="0" w:space="0" w:color="auto"/>
                                                                  </w:divBdr>
                                                                  <w:divsChild>
                                                                    <w:div w:id="667513484">
                                                                      <w:marLeft w:val="0"/>
                                                                      <w:marRight w:val="0"/>
                                                                      <w:marTop w:val="0"/>
                                                                      <w:marBottom w:val="0"/>
                                                                      <w:divBdr>
                                                                        <w:top w:val="none" w:sz="0" w:space="0" w:color="auto"/>
                                                                        <w:left w:val="none" w:sz="0" w:space="0" w:color="auto"/>
                                                                        <w:bottom w:val="none" w:sz="0" w:space="0" w:color="auto"/>
                                                                        <w:right w:val="none" w:sz="0" w:space="0" w:color="auto"/>
                                                                      </w:divBdr>
                                                                      <w:divsChild>
                                                                        <w:div w:id="20055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84141">
                                                      <w:marLeft w:val="0"/>
                                                      <w:marRight w:val="0"/>
                                                      <w:marTop w:val="0"/>
                                                      <w:marBottom w:val="0"/>
                                                      <w:divBdr>
                                                        <w:top w:val="none" w:sz="0" w:space="0" w:color="auto"/>
                                                        <w:left w:val="none" w:sz="0" w:space="0" w:color="auto"/>
                                                        <w:bottom w:val="none" w:sz="0" w:space="0" w:color="auto"/>
                                                        <w:right w:val="none" w:sz="0" w:space="0" w:color="auto"/>
                                                      </w:divBdr>
                                                      <w:divsChild>
                                                        <w:div w:id="109594272">
                                                          <w:marLeft w:val="0"/>
                                                          <w:marRight w:val="0"/>
                                                          <w:marTop w:val="0"/>
                                                          <w:marBottom w:val="0"/>
                                                          <w:divBdr>
                                                            <w:top w:val="none" w:sz="0" w:space="0" w:color="auto"/>
                                                            <w:left w:val="none" w:sz="0" w:space="0" w:color="auto"/>
                                                            <w:bottom w:val="none" w:sz="0" w:space="0" w:color="auto"/>
                                                            <w:right w:val="none" w:sz="0" w:space="0" w:color="auto"/>
                                                          </w:divBdr>
                                                          <w:divsChild>
                                                            <w:div w:id="1332683229">
                                                              <w:marLeft w:val="0"/>
                                                              <w:marRight w:val="0"/>
                                                              <w:marTop w:val="0"/>
                                                              <w:marBottom w:val="0"/>
                                                              <w:divBdr>
                                                                <w:top w:val="none" w:sz="0" w:space="0" w:color="auto"/>
                                                                <w:left w:val="none" w:sz="0" w:space="0" w:color="auto"/>
                                                                <w:bottom w:val="none" w:sz="0" w:space="0" w:color="auto"/>
                                                                <w:right w:val="none" w:sz="0" w:space="0" w:color="auto"/>
                                                              </w:divBdr>
                                                              <w:divsChild>
                                                                <w:div w:id="1935740597">
                                                                  <w:marLeft w:val="0"/>
                                                                  <w:marRight w:val="0"/>
                                                                  <w:marTop w:val="0"/>
                                                                  <w:marBottom w:val="0"/>
                                                                  <w:divBdr>
                                                                    <w:top w:val="none" w:sz="0" w:space="0" w:color="auto"/>
                                                                    <w:left w:val="none" w:sz="0" w:space="0" w:color="auto"/>
                                                                    <w:bottom w:val="none" w:sz="0" w:space="0" w:color="auto"/>
                                                                    <w:right w:val="none" w:sz="0" w:space="0" w:color="auto"/>
                                                                  </w:divBdr>
                                                                </w:div>
                                                              </w:divsChild>
                                                            </w:div>
                                                            <w:div w:id="857692486">
                                                              <w:marLeft w:val="0"/>
                                                              <w:marRight w:val="0"/>
                                                              <w:marTop w:val="0"/>
                                                              <w:marBottom w:val="0"/>
                                                              <w:divBdr>
                                                                <w:top w:val="none" w:sz="0" w:space="0" w:color="auto"/>
                                                                <w:left w:val="none" w:sz="0" w:space="0" w:color="auto"/>
                                                                <w:bottom w:val="none" w:sz="0" w:space="0" w:color="auto"/>
                                                                <w:right w:val="none" w:sz="0" w:space="0" w:color="auto"/>
                                                              </w:divBdr>
                                                              <w:divsChild>
                                                                <w:div w:id="1405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080299">
                                      <w:marLeft w:val="0"/>
                                      <w:marRight w:val="0"/>
                                      <w:marTop w:val="0"/>
                                      <w:marBottom w:val="300"/>
                                      <w:divBdr>
                                        <w:top w:val="none" w:sz="0" w:space="0" w:color="auto"/>
                                        <w:left w:val="none" w:sz="0" w:space="0" w:color="auto"/>
                                        <w:bottom w:val="none" w:sz="0" w:space="0" w:color="auto"/>
                                        <w:right w:val="none" w:sz="0" w:space="0" w:color="auto"/>
                                      </w:divBdr>
                                      <w:divsChild>
                                        <w:div w:id="19584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22716">
                                  <w:marLeft w:val="0"/>
                                  <w:marRight w:val="0"/>
                                  <w:marTop w:val="0"/>
                                  <w:marBottom w:val="0"/>
                                  <w:divBdr>
                                    <w:top w:val="none" w:sz="0" w:space="0" w:color="auto"/>
                                    <w:left w:val="none" w:sz="0" w:space="0" w:color="auto"/>
                                    <w:bottom w:val="none" w:sz="0" w:space="0" w:color="auto"/>
                                    <w:right w:val="none" w:sz="0" w:space="0" w:color="auto"/>
                                  </w:divBdr>
                                  <w:divsChild>
                                    <w:div w:id="310838089">
                                      <w:marLeft w:val="0"/>
                                      <w:marRight w:val="0"/>
                                      <w:marTop w:val="0"/>
                                      <w:marBottom w:val="300"/>
                                      <w:divBdr>
                                        <w:top w:val="none" w:sz="0" w:space="0" w:color="auto"/>
                                        <w:left w:val="none" w:sz="0" w:space="0" w:color="auto"/>
                                        <w:bottom w:val="none" w:sz="0" w:space="0" w:color="auto"/>
                                        <w:right w:val="none" w:sz="0" w:space="0" w:color="auto"/>
                                      </w:divBdr>
                                      <w:divsChild>
                                        <w:div w:id="182913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238849">
              <w:marLeft w:val="0"/>
              <w:marRight w:val="0"/>
              <w:marTop w:val="270"/>
              <w:marBottom w:val="270"/>
              <w:divBdr>
                <w:top w:val="single" w:sz="6" w:space="5" w:color="E0E0E0"/>
                <w:left w:val="none" w:sz="0" w:space="0" w:color="auto"/>
                <w:bottom w:val="single" w:sz="24" w:space="5" w:color="E0E0E0"/>
                <w:right w:val="none" w:sz="0" w:space="0" w:color="auto"/>
              </w:divBdr>
              <w:divsChild>
                <w:div w:id="593173245">
                  <w:marLeft w:val="0"/>
                  <w:marRight w:val="0"/>
                  <w:marTop w:val="0"/>
                  <w:marBottom w:val="0"/>
                  <w:divBdr>
                    <w:top w:val="none" w:sz="0" w:space="0" w:color="auto"/>
                    <w:left w:val="none" w:sz="0" w:space="0" w:color="auto"/>
                    <w:bottom w:val="none" w:sz="0" w:space="0" w:color="auto"/>
                    <w:right w:val="none" w:sz="0" w:space="0" w:color="auto"/>
                  </w:divBdr>
                </w:div>
                <w:div w:id="1962835534">
                  <w:marLeft w:val="300"/>
                  <w:marRight w:val="0"/>
                  <w:marTop w:val="0"/>
                  <w:marBottom w:val="0"/>
                  <w:divBdr>
                    <w:top w:val="none" w:sz="0" w:space="0" w:color="auto"/>
                    <w:left w:val="none" w:sz="0" w:space="0" w:color="auto"/>
                    <w:bottom w:val="none" w:sz="0" w:space="0" w:color="auto"/>
                    <w:right w:val="none" w:sz="0" w:space="0" w:color="auto"/>
                  </w:divBdr>
                </w:div>
                <w:div w:id="6300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795772">
          <w:marLeft w:val="0"/>
          <w:marRight w:val="0"/>
          <w:marTop w:val="0"/>
          <w:marBottom w:val="0"/>
          <w:divBdr>
            <w:top w:val="none" w:sz="0" w:space="0" w:color="auto"/>
            <w:left w:val="none" w:sz="0" w:space="0" w:color="auto"/>
            <w:bottom w:val="none" w:sz="0" w:space="0" w:color="auto"/>
            <w:right w:val="none" w:sz="0" w:space="0" w:color="auto"/>
          </w:divBdr>
          <w:divsChild>
            <w:div w:id="54009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58402">
      <w:bodyDiv w:val="1"/>
      <w:marLeft w:val="0"/>
      <w:marRight w:val="0"/>
      <w:marTop w:val="0"/>
      <w:marBottom w:val="0"/>
      <w:divBdr>
        <w:top w:val="none" w:sz="0" w:space="0" w:color="auto"/>
        <w:left w:val="none" w:sz="0" w:space="0" w:color="auto"/>
        <w:bottom w:val="none" w:sz="0" w:space="0" w:color="auto"/>
        <w:right w:val="none" w:sz="0" w:space="0" w:color="auto"/>
      </w:divBdr>
    </w:div>
    <w:div w:id="1207639474">
      <w:bodyDiv w:val="1"/>
      <w:marLeft w:val="0"/>
      <w:marRight w:val="0"/>
      <w:marTop w:val="0"/>
      <w:marBottom w:val="0"/>
      <w:divBdr>
        <w:top w:val="none" w:sz="0" w:space="0" w:color="auto"/>
        <w:left w:val="none" w:sz="0" w:space="0" w:color="auto"/>
        <w:bottom w:val="none" w:sz="0" w:space="0" w:color="auto"/>
        <w:right w:val="none" w:sz="0" w:space="0" w:color="auto"/>
      </w:divBdr>
      <w:divsChild>
        <w:div w:id="1786266640">
          <w:marLeft w:val="0"/>
          <w:marRight w:val="0"/>
          <w:marTop w:val="0"/>
          <w:marBottom w:val="0"/>
          <w:divBdr>
            <w:top w:val="none" w:sz="0" w:space="0" w:color="auto"/>
            <w:left w:val="none" w:sz="0" w:space="0" w:color="auto"/>
            <w:bottom w:val="none" w:sz="0" w:space="0" w:color="auto"/>
            <w:right w:val="none" w:sz="0" w:space="0" w:color="auto"/>
          </w:divBdr>
          <w:divsChild>
            <w:div w:id="529533939">
              <w:marLeft w:val="0"/>
              <w:marRight w:val="0"/>
              <w:marTop w:val="0"/>
              <w:marBottom w:val="0"/>
              <w:divBdr>
                <w:top w:val="none" w:sz="0" w:space="0" w:color="auto"/>
                <w:left w:val="none" w:sz="0" w:space="0" w:color="auto"/>
                <w:bottom w:val="none" w:sz="0" w:space="0" w:color="auto"/>
                <w:right w:val="none" w:sz="0" w:space="0" w:color="auto"/>
              </w:divBdr>
              <w:divsChild>
                <w:div w:id="2050953351">
                  <w:marLeft w:val="0"/>
                  <w:marRight w:val="0"/>
                  <w:marTop w:val="0"/>
                  <w:marBottom w:val="0"/>
                  <w:divBdr>
                    <w:top w:val="none" w:sz="0" w:space="0" w:color="auto"/>
                    <w:left w:val="none" w:sz="0" w:space="0" w:color="auto"/>
                    <w:bottom w:val="none" w:sz="0" w:space="0" w:color="auto"/>
                    <w:right w:val="none" w:sz="0" w:space="0" w:color="auto"/>
                  </w:divBdr>
                  <w:divsChild>
                    <w:div w:id="338966051">
                      <w:marLeft w:val="0"/>
                      <w:marRight w:val="0"/>
                      <w:marTop w:val="0"/>
                      <w:marBottom w:val="0"/>
                      <w:divBdr>
                        <w:top w:val="none" w:sz="0" w:space="0" w:color="auto"/>
                        <w:left w:val="none" w:sz="0" w:space="0" w:color="auto"/>
                        <w:bottom w:val="none" w:sz="0" w:space="0" w:color="auto"/>
                        <w:right w:val="none" w:sz="0" w:space="0" w:color="auto"/>
                      </w:divBdr>
                      <w:divsChild>
                        <w:div w:id="1268584493">
                          <w:marLeft w:val="0"/>
                          <w:marRight w:val="0"/>
                          <w:marTop w:val="75"/>
                          <w:marBottom w:val="75"/>
                          <w:divBdr>
                            <w:top w:val="single" w:sz="6" w:space="0" w:color="D1D1D1"/>
                            <w:left w:val="single" w:sz="6" w:space="0" w:color="D1D1D1"/>
                            <w:bottom w:val="single" w:sz="6" w:space="0" w:color="D1D1D1"/>
                            <w:right w:val="single" w:sz="6" w:space="0" w:color="D1D1D1"/>
                          </w:divBdr>
                          <w:divsChild>
                            <w:div w:id="1854417061">
                              <w:marLeft w:val="0"/>
                              <w:marRight w:val="0"/>
                              <w:marTop w:val="0"/>
                              <w:marBottom w:val="0"/>
                              <w:divBdr>
                                <w:top w:val="none" w:sz="0" w:space="0" w:color="auto"/>
                                <w:left w:val="none" w:sz="0" w:space="0" w:color="auto"/>
                                <w:bottom w:val="none" w:sz="0" w:space="0" w:color="auto"/>
                                <w:right w:val="none" w:sz="0" w:space="0" w:color="auto"/>
                              </w:divBdr>
                              <w:divsChild>
                                <w:div w:id="16597652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279106">
      <w:bodyDiv w:val="1"/>
      <w:marLeft w:val="0"/>
      <w:marRight w:val="0"/>
      <w:marTop w:val="0"/>
      <w:marBottom w:val="0"/>
      <w:divBdr>
        <w:top w:val="none" w:sz="0" w:space="0" w:color="auto"/>
        <w:left w:val="none" w:sz="0" w:space="0" w:color="auto"/>
        <w:bottom w:val="none" w:sz="0" w:space="0" w:color="auto"/>
        <w:right w:val="none" w:sz="0" w:space="0" w:color="auto"/>
      </w:divBdr>
      <w:divsChild>
        <w:div w:id="1302881619">
          <w:marLeft w:val="0"/>
          <w:marRight w:val="0"/>
          <w:marTop w:val="0"/>
          <w:marBottom w:val="0"/>
          <w:divBdr>
            <w:top w:val="none" w:sz="0" w:space="0" w:color="auto"/>
            <w:left w:val="none" w:sz="0" w:space="0" w:color="auto"/>
            <w:bottom w:val="none" w:sz="0" w:space="0" w:color="auto"/>
            <w:right w:val="none" w:sz="0" w:space="0" w:color="auto"/>
          </w:divBdr>
        </w:div>
      </w:divsChild>
    </w:div>
    <w:div w:id="1570728954">
      <w:bodyDiv w:val="1"/>
      <w:marLeft w:val="0"/>
      <w:marRight w:val="0"/>
      <w:marTop w:val="0"/>
      <w:marBottom w:val="0"/>
      <w:divBdr>
        <w:top w:val="none" w:sz="0" w:space="0" w:color="auto"/>
        <w:left w:val="none" w:sz="0" w:space="0" w:color="auto"/>
        <w:bottom w:val="none" w:sz="0" w:space="0" w:color="auto"/>
        <w:right w:val="none" w:sz="0" w:space="0" w:color="auto"/>
      </w:divBdr>
      <w:divsChild>
        <w:div w:id="644360879">
          <w:blockQuote w:val="1"/>
          <w:marLeft w:val="0"/>
          <w:marRight w:val="0"/>
          <w:marTop w:val="0"/>
          <w:marBottom w:val="120"/>
          <w:divBdr>
            <w:top w:val="none" w:sz="0" w:space="0" w:color="auto"/>
            <w:left w:val="none" w:sz="0" w:space="0" w:color="auto"/>
            <w:bottom w:val="none" w:sz="0" w:space="0" w:color="auto"/>
            <w:right w:val="none" w:sz="0" w:space="0" w:color="auto"/>
          </w:divBdr>
        </w:div>
        <w:div w:id="489441113">
          <w:blockQuote w:val="1"/>
          <w:marLeft w:val="0"/>
          <w:marRight w:val="0"/>
          <w:marTop w:val="0"/>
          <w:marBottom w:val="120"/>
          <w:divBdr>
            <w:top w:val="none" w:sz="0" w:space="0" w:color="auto"/>
            <w:left w:val="none" w:sz="0" w:space="0" w:color="auto"/>
            <w:bottom w:val="none" w:sz="0" w:space="0" w:color="auto"/>
            <w:right w:val="none" w:sz="0" w:space="0" w:color="auto"/>
          </w:divBdr>
        </w:div>
        <w:div w:id="98778388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634754953">
      <w:bodyDiv w:val="1"/>
      <w:marLeft w:val="0"/>
      <w:marRight w:val="0"/>
      <w:marTop w:val="0"/>
      <w:marBottom w:val="0"/>
      <w:divBdr>
        <w:top w:val="none" w:sz="0" w:space="0" w:color="auto"/>
        <w:left w:val="none" w:sz="0" w:space="0" w:color="auto"/>
        <w:bottom w:val="none" w:sz="0" w:space="0" w:color="auto"/>
        <w:right w:val="none" w:sz="0" w:space="0" w:color="auto"/>
      </w:divBdr>
    </w:div>
    <w:div w:id="200870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19AF2-E0C6-404C-B027-88C88DDB5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7</Pages>
  <Words>1894</Words>
  <Characters>10797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работа в Интернете</cp:lastModifiedBy>
  <cp:revision>60</cp:revision>
  <cp:lastPrinted>2016-03-21T08:25:00Z</cp:lastPrinted>
  <dcterms:created xsi:type="dcterms:W3CDTF">2016-03-11T08:36:00Z</dcterms:created>
  <dcterms:modified xsi:type="dcterms:W3CDTF">2016-12-09T05:10:00Z</dcterms:modified>
</cp:coreProperties>
</file>