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РОССИЙСКАЯ ФЕДЕРАЦИЯ</w:t>
      </w:r>
    </w:p>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МИНИСТЕРСТВО ОБРАЗОВАНИЯ МОСКОВСКОЙ ОБЛАСТИ</w:t>
      </w:r>
    </w:p>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УПРАВЛЕНИЕ ОБРАЗОВАНИЯ</w:t>
      </w:r>
    </w:p>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АДМИНИСТРАЦИИ СЕРГИЕВО-ПОСАДСКОГО МУНИЦИПАЛЬНОГО РАЙОНА</w:t>
      </w:r>
    </w:p>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Муниципальное бюджетное общеобразовательное учреждение</w:t>
      </w:r>
    </w:p>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«Средняя общеобразовательная  школа «Загорские дали».</w:t>
      </w:r>
    </w:p>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141367, Московская область, Сергиево-Посадский муниципальный район,</w:t>
      </w:r>
    </w:p>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городское поселение Сергиев Посад, поселок Загорские дали</w:t>
      </w:r>
    </w:p>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тел. факс -  548-35-48,</w:t>
      </w:r>
      <w:r>
        <w:rPr>
          <w:rFonts w:ascii="Times New Roman" w:hAnsi="Times New Roman" w:cs="Times New Roman"/>
        </w:rPr>
        <w:t>E</w:t>
      </w:r>
      <w:r>
        <w:rPr>
          <w:rFonts w:ascii="Times New Roman" w:hAnsi="Times New Roman" w:cs="Times New Roman"/>
          <w:lang w:val="ru-RU"/>
        </w:rPr>
        <w:t>-</w:t>
      </w:r>
      <w:r>
        <w:rPr>
          <w:rFonts w:ascii="Times New Roman" w:hAnsi="Times New Roman" w:cs="Times New Roman"/>
        </w:rPr>
        <w:t>mail</w:t>
      </w:r>
      <w:r>
        <w:rPr>
          <w:rFonts w:ascii="Times New Roman" w:hAnsi="Times New Roman" w:cs="Times New Roman"/>
          <w:lang w:val="ru-RU"/>
        </w:rPr>
        <w:t xml:space="preserve">:  </w:t>
      </w:r>
      <w:hyperlink r:id="rId8" w:history="1">
        <w:r>
          <w:rPr>
            <w:rStyle w:val="a3"/>
            <w:rFonts w:ascii="Times New Roman" w:hAnsi="Times New Roman" w:cs="Times New Roman"/>
            <w:sz w:val="20"/>
            <w:szCs w:val="20"/>
          </w:rPr>
          <w:t>school</w:t>
        </w:r>
        <w:r>
          <w:rPr>
            <w:rStyle w:val="a3"/>
            <w:rFonts w:ascii="Times New Roman" w:hAnsi="Times New Roman" w:cs="Times New Roman"/>
            <w:sz w:val="20"/>
            <w:szCs w:val="20"/>
            <w:lang w:val="ru-RU"/>
          </w:rPr>
          <w:t>-</w:t>
        </w:r>
        <w:r>
          <w:rPr>
            <w:rStyle w:val="a3"/>
            <w:rFonts w:ascii="Times New Roman" w:hAnsi="Times New Roman" w:cs="Times New Roman"/>
            <w:sz w:val="20"/>
            <w:szCs w:val="20"/>
          </w:rPr>
          <w:t>zd</w:t>
        </w:r>
        <w:r>
          <w:rPr>
            <w:rStyle w:val="a3"/>
            <w:rFonts w:ascii="Times New Roman" w:hAnsi="Times New Roman" w:cs="Times New Roman"/>
            <w:sz w:val="20"/>
            <w:szCs w:val="20"/>
            <w:lang w:val="ru-RU"/>
          </w:rPr>
          <w:t>@</w:t>
        </w:r>
        <w:r>
          <w:rPr>
            <w:rStyle w:val="a3"/>
            <w:rFonts w:ascii="Times New Roman" w:hAnsi="Times New Roman" w:cs="Times New Roman"/>
            <w:sz w:val="20"/>
            <w:szCs w:val="20"/>
          </w:rPr>
          <w:t>mail</w:t>
        </w:r>
        <w:r>
          <w:rPr>
            <w:rStyle w:val="a3"/>
            <w:rFonts w:ascii="Times New Roman" w:hAnsi="Times New Roman" w:cs="Times New Roman"/>
            <w:sz w:val="20"/>
            <w:szCs w:val="20"/>
            <w:lang w:val="ru-RU"/>
          </w:rPr>
          <w:t>.</w:t>
        </w:r>
        <w:r>
          <w:rPr>
            <w:rStyle w:val="a3"/>
            <w:rFonts w:ascii="Times New Roman" w:hAnsi="Times New Roman" w:cs="Times New Roman"/>
            <w:sz w:val="20"/>
            <w:szCs w:val="20"/>
          </w:rPr>
          <w:t>ru</w:t>
        </w:r>
      </w:hyperlink>
    </w:p>
    <w:p w:rsidR="00374B67" w:rsidRDefault="00374B67" w:rsidP="00374B67">
      <w:pPr>
        <w:pStyle w:val="a4"/>
        <w:jc w:val="center"/>
        <w:rPr>
          <w:rFonts w:ascii="Times New Roman" w:hAnsi="Times New Roman" w:cs="Times New Roman"/>
          <w:lang w:val="ru-RU"/>
        </w:rPr>
      </w:pPr>
      <w:r>
        <w:rPr>
          <w:rFonts w:ascii="Times New Roman" w:hAnsi="Times New Roman" w:cs="Times New Roman"/>
          <w:lang w:val="ru-RU"/>
        </w:rPr>
        <w:t xml:space="preserve">сайт </w:t>
      </w:r>
      <w:r>
        <w:rPr>
          <w:rFonts w:ascii="Arial" w:hAnsi="Arial" w:cs="Arial"/>
          <w:color w:val="0000FF"/>
          <w:sz w:val="19"/>
          <w:szCs w:val="19"/>
          <w:u w:val="single"/>
        </w:rPr>
        <w:t>http</w:t>
      </w:r>
      <w:r>
        <w:rPr>
          <w:rFonts w:ascii="Arial" w:hAnsi="Arial" w:cs="Arial"/>
          <w:color w:val="0000FF"/>
          <w:sz w:val="19"/>
          <w:szCs w:val="19"/>
          <w:u w:val="single"/>
          <w:lang w:val="ru-RU"/>
        </w:rPr>
        <w:t>://</w:t>
      </w:r>
      <w:r>
        <w:rPr>
          <w:rFonts w:ascii="Arial" w:hAnsi="Arial" w:cs="Arial"/>
          <w:color w:val="0000FF"/>
          <w:sz w:val="19"/>
          <w:szCs w:val="19"/>
          <w:u w:val="single"/>
        </w:rPr>
        <w:t>school</w:t>
      </w:r>
      <w:r>
        <w:rPr>
          <w:rFonts w:ascii="Arial" w:hAnsi="Arial" w:cs="Arial"/>
          <w:color w:val="0000FF"/>
          <w:sz w:val="19"/>
          <w:szCs w:val="19"/>
          <w:u w:val="single"/>
          <w:lang w:val="ru-RU"/>
        </w:rPr>
        <w:t>-</w:t>
      </w:r>
      <w:r>
        <w:rPr>
          <w:rFonts w:ascii="Arial" w:hAnsi="Arial" w:cs="Arial"/>
          <w:color w:val="0000FF"/>
          <w:sz w:val="19"/>
          <w:szCs w:val="19"/>
          <w:u w:val="single"/>
        </w:rPr>
        <w:t>zd</w:t>
      </w:r>
      <w:r>
        <w:rPr>
          <w:rFonts w:ascii="Arial" w:hAnsi="Arial" w:cs="Arial"/>
          <w:color w:val="0000FF"/>
          <w:sz w:val="19"/>
          <w:szCs w:val="19"/>
          <w:u w:val="single"/>
          <w:lang w:val="ru-RU"/>
        </w:rPr>
        <w:t>.</w:t>
      </w:r>
      <w:r>
        <w:rPr>
          <w:rFonts w:ascii="Arial" w:hAnsi="Arial" w:cs="Arial"/>
          <w:color w:val="0000FF"/>
          <w:sz w:val="19"/>
          <w:szCs w:val="19"/>
          <w:u w:val="single"/>
        </w:rPr>
        <w:t>siteedit</w:t>
      </w:r>
      <w:r>
        <w:rPr>
          <w:rFonts w:ascii="Arial" w:hAnsi="Arial" w:cs="Arial"/>
          <w:color w:val="0000FF"/>
          <w:sz w:val="19"/>
          <w:szCs w:val="19"/>
          <w:u w:val="single"/>
          <w:lang w:val="ru-RU"/>
        </w:rPr>
        <w:t>.</w:t>
      </w:r>
      <w:r>
        <w:rPr>
          <w:rFonts w:ascii="Arial" w:hAnsi="Arial" w:cs="Arial"/>
          <w:color w:val="0000FF"/>
          <w:sz w:val="19"/>
          <w:szCs w:val="19"/>
          <w:u w:val="single"/>
        </w:rPr>
        <w:t>ru</w:t>
      </w:r>
      <w:r>
        <w:rPr>
          <w:rFonts w:ascii="Arial" w:hAnsi="Arial" w:cs="Arial"/>
          <w:color w:val="0000FF"/>
          <w:sz w:val="19"/>
          <w:szCs w:val="19"/>
          <w:u w:val="single"/>
          <w:lang w:val="ru-RU"/>
        </w:rPr>
        <w:t>/</w:t>
      </w:r>
    </w:p>
    <w:p w:rsidR="00374B67" w:rsidRDefault="00374B67" w:rsidP="00374B67">
      <w:pPr>
        <w:pStyle w:val="a4"/>
        <w:jc w:val="center"/>
        <w:rPr>
          <w:rFonts w:ascii="Times New Roman" w:hAnsi="Times New Roman" w:cs="Times New Roman"/>
          <w:sz w:val="24"/>
          <w:szCs w:val="24"/>
          <w:lang w:val="ru-RU"/>
        </w:rPr>
      </w:pPr>
    </w:p>
    <w:p w:rsidR="00374B67" w:rsidRDefault="00374B67" w:rsidP="00374B67">
      <w:pPr>
        <w:pStyle w:val="a4"/>
        <w:jc w:val="center"/>
        <w:rPr>
          <w:rFonts w:ascii="Times New Roman" w:hAnsi="Times New Roman" w:cs="Times New Roman"/>
          <w:sz w:val="24"/>
          <w:szCs w:val="24"/>
          <w:lang w:val="ru-RU"/>
        </w:rPr>
      </w:pPr>
    </w:p>
    <w:p w:rsidR="00374B67" w:rsidRDefault="00374B67" w:rsidP="00374B67">
      <w:pPr>
        <w:spacing w:after="0" w:line="240" w:lineRule="auto"/>
        <w:jc w:val="center"/>
        <w:rPr>
          <w:rFonts w:ascii="Times New Roman" w:eastAsia="Times New Roman" w:hAnsi="Times New Roman" w:cs="Times New Roman"/>
          <w:b/>
          <w:sz w:val="24"/>
          <w:szCs w:val="24"/>
        </w:rPr>
      </w:pPr>
    </w:p>
    <w:p w:rsidR="00374B67" w:rsidRDefault="0049305A" w:rsidP="00374B6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374B67">
        <w:rPr>
          <w:rFonts w:ascii="Times New Roman" w:eastAsia="Times New Roman" w:hAnsi="Times New Roman" w:cs="Times New Roman"/>
          <w:b/>
          <w:sz w:val="24"/>
          <w:szCs w:val="24"/>
        </w:rPr>
        <w:t>УТВЕРЖДАЮ</w:t>
      </w:r>
    </w:p>
    <w:p w:rsidR="00374B67" w:rsidRDefault="00374B67" w:rsidP="00374B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Директор МБОУ «СОШ</w:t>
      </w:r>
    </w:p>
    <w:p w:rsidR="00374B67" w:rsidRDefault="00374B67" w:rsidP="00374B6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«Загорские дали»</w:t>
      </w:r>
    </w:p>
    <w:p w:rsidR="00E5560E" w:rsidRDefault="00374B67" w:rsidP="00374B67">
      <w:pPr>
        <w:spacing w:after="0" w:line="240" w:lineRule="auto"/>
        <w:ind w:left="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______________ Соловьева А.В.</w:t>
      </w:r>
    </w:p>
    <w:p w:rsidR="00E5560E" w:rsidRDefault="0049305A" w:rsidP="00374B67">
      <w:pPr>
        <w:spacing w:after="0" w:line="240" w:lineRule="auto"/>
        <w:ind w:left="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5560E" w:rsidRPr="00E5560E">
        <w:rPr>
          <w:rFonts w:ascii="Times New Roman" w:eastAsia="Times New Roman" w:hAnsi="Times New Roman" w:cs="Times New Roman"/>
          <w:sz w:val="24"/>
          <w:szCs w:val="24"/>
        </w:rPr>
        <w:t>приказ № 57 от 29.08.2018г</w:t>
      </w:r>
    </w:p>
    <w:p w:rsidR="00374B67" w:rsidRDefault="00374B67" w:rsidP="00374B67">
      <w:pPr>
        <w:spacing w:after="0" w:line="240" w:lineRule="auto"/>
        <w:ind w:left="708"/>
        <w:rPr>
          <w:rFonts w:ascii="Times New Roman" w:eastAsia="Times New Roman" w:hAnsi="Times New Roman" w:cs="Times New Roman"/>
          <w:sz w:val="24"/>
          <w:szCs w:val="24"/>
        </w:rPr>
      </w:pPr>
    </w:p>
    <w:p w:rsidR="00374B67" w:rsidRDefault="00374B67" w:rsidP="00374B67">
      <w:pPr>
        <w:spacing w:after="0" w:line="240" w:lineRule="auto"/>
        <w:ind w:left="708"/>
        <w:rPr>
          <w:rFonts w:ascii="Times New Roman" w:eastAsia="Times New Roman" w:hAnsi="Times New Roman" w:cs="Times New Roman"/>
          <w:sz w:val="24"/>
          <w:szCs w:val="24"/>
        </w:rPr>
      </w:pPr>
    </w:p>
    <w:p w:rsidR="00374B67" w:rsidRDefault="00E5560E" w:rsidP="00374B67">
      <w:pPr>
        <w:tabs>
          <w:tab w:val="left" w:pos="5670"/>
        </w:tabs>
        <w:spacing w:before="53" w:after="0" w:line="240" w:lineRule="auto"/>
        <w:ind w:left="547" w:hanging="547"/>
        <w:jc w:val="center"/>
        <w:textAlignment w:val="baseline"/>
        <w:rPr>
          <w:rFonts w:ascii="Times New Roman" w:eastAsia="Times New Roman" w:hAnsi="Times New Roman" w:cs="Times New Roman"/>
          <w:sz w:val="24"/>
          <w:szCs w:val="24"/>
        </w:rPr>
      </w:pPr>
      <w:r>
        <w:rPr>
          <w:rFonts w:ascii="Times New Roman" w:eastAsia="+mn-ea" w:hAnsi="Times New Roman" w:cs="Times New Roman"/>
          <w:bCs/>
          <w:color w:val="000000"/>
          <w:sz w:val="24"/>
          <w:szCs w:val="24"/>
        </w:rPr>
        <w:t>.</w:t>
      </w:r>
    </w:p>
    <w:p w:rsidR="00374B67" w:rsidRDefault="00374B67" w:rsidP="00374B67">
      <w:pPr>
        <w:spacing w:after="0" w:line="240" w:lineRule="auto"/>
        <w:jc w:val="right"/>
        <w:rPr>
          <w:rFonts w:ascii="Times New Roman" w:eastAsia="Times New Roman" w:hAnsi="Times New Roman" w:cs="Times New Roman"/>
          <w:sz w:val="24"/>
          <w:szCs w:val="24"/>
        </w:rPr>
      </w:pPr>
    </w:p>
    <w:p w:rsidR="00374B67" w:rsidRDefault="00374B67" w:rsidP="00CF593E">
      <w:pPr>
        <w:pStyle w:val="a4"/>
        <w:rPr>
          <w:rFonts w:ascii="Times New Roman" w:hAnsi="Times New Roman" w:cs="Times New Roman"/>
          <w:b/>
          <w:i/>
          <w:sz w:val="24"/>
          <w:szCs w:val="24"/>
          <w:lang w:val="ru-RU"/>
        </w:rPr>
      </w:pPr>
    </w:p>
    <w:p w:rsidR="00374B67" w:rsidRDefault="00374B67" w:rsidP="00374B67">
      <w:pPr>
        <w:pStyle w:val="a4"/>
        <w:jc w:val="center"/>
        <w:rPr>
          <w:rFonts w:ascii="Times New Roman" w:hAnsi="Times New Roman" w:cs="Times New Roman"/>
          <w:b/>
          <w:i/>
          <w:sz w:val="24"/>
          <w:szCs w:val="24"/>
          <w:lang w:val="ru-RU"/>
        </w:rPr>
      </w:pPr>
    </w:p>
    <w:p w:rsidR="00374B67" w:rsidRDefault="00374B67" w:rsidP="00374B67">
      <w:pPr>
        <w:pStyle w:val="a4"/>
        <w:jc w:val="center"/>
        <w:rPr>
          <w:rFonts w:ascii="Times New Roman" w:hAnsi="Times New Roman" w:cs="Times New Roman"/>
          <w:sz w:val="24"/>
          <w:szCs w:val="24"/>
          <w:lang w:val="ru-RU"/>
        </w:rPr>
      </w:pPr>
      <w:r>
        <w:rPr>
          <w:rFonts w:ascii="Times New Roman" w:hAnsi="Times New Roman" w:cs="Times New Roman"/>
          <w:sz w:val="24"/>
          <w:szCs w:val="24"/>
          <w:lang w:val="ru-RU"/>
        </w:rPr>
        <w:t>ДОПОЛНИТЕЛЬНАЯ ОБЩЕОБРАЗОВАТЕЛЬНАЯ</w:t>
      </w:r>
    </w:p>
    <w:p w:rsidR="00374B67" w:rsidRDefault="00374B67" w:rsidP="00374B67">
      <w:pPr>
        <w:pStyle w:val="a4"/>
        <w:jc w:val="center"/>
        <w:rPr>
          <w:rFonts w:ascii="Times New Roman" w:hAnsi="Times New Roman" w:cs="Times New Roman"/>
          <w:sz w:val="24"/>
          <w:szCs w:val="24"/>
          <w:lang w:val="ru-RU"/>
        </w:rPr>
      </w:pPr>
      <w:r>
        <w:rPr>
          <w:rFonts w:ascii="Times New Roman" w:hAnsi="Times New Roman" w:cs="Times New Roman"/>
          <w:sz w:val="24"/>
          <w:szCs w:val="24"/>
          <w:lang w:val="ru-RU"/>
        </w:rPr>
        <w:t>(ОБЩЕРАЗВИВАЮЩАЯ) ПРОГРАММА</w:t>
      </w:r>
    </w:p>
    <w:p w:rsidR="00374B67" w:rsidRDefault="00CE51E8" w:rsidP="00374B67">
      <w:pPr>
        <w:pStyle w:val="a4"/>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ЕСТЕСТВЕННОНАУЧНОЙ </w:t>
      </w:r>
      <w:r w:rsidR="00374B67">
        <w:rPr>
          <w:rFonts w:ascii="Times New Roman" w:hAnsi="Times New Roman" w:cs="Times New Roman"/>
          <w:sz w:val="24"/>
          <w:szCs w:val="24"/>
          <w:lang w:val="ru-RU"/>
        </w:rPr>
        <w:t xml:space="preserve"> НАПРАВЛЕННОСТИ</w:t>
      </w:r>
    </w:p>
    <w:p w:rsidR="00374B67" w:rsidRDefault="00374B67" w:rsidP="00374B67">
      <w:pPr>
        <w:pStyle w:val="a4"/>
        <w:jc w:val="center"/>
        <w:rPr>
          <w:rFonts w:ascii="Times New Roman" w:hAnsi="Times New Roman" w:cs="Times New Roman"/>
          <w:sz w:val="24"/>
          <w:szCs w:val="24"/>
          <w:lang w:val="ru-RU"/>
        </w:rPr>
      </w:pPr>
      <w:r>
        <w:rPr>
          <w:rFonts w:ascii="Times New Roman" w:hAnsi="Times New Roman" w:cs="Times New Roman"/>
          <w:sz w:val="24"/>
          <w:szCs w:val="24"/>
          <w:lang w:val="ru-RU"/>
        </w:rPr>
        <w:t>«ЦЕЛЕБНАЯ ФЛОРА СЕВЕРНОГО ПОДМОСКОВЬЯ»</w:t>
      </w:r>
    </w:p>
    <w:p w:rsidR="00374B67" w:rsidRDefault="00374B67" w:rsidP="00374B67">
      <w:pPr>
        <w:pStyle w:val="a4"/>
        <w:jc w:val="center"/>
        <w:rPr>
          <w:rFonts w:ascii="Times New Roman" w:hAnsi="Times New Roman" w:cs="Times New Roman"/>
          <w:sz w:val="24"/>
          <w:szCs w:val="24"/>
          <w:lang w:val="ru-RU"/>
        </w:rPr>
      </w:pPr>
    </w:p>
    <w:p w:rsidR="00374B67" w:rsidRPr="00374B67" w:rsidRDefault="00374B67" w:rsidP="00374B67">
      <w:pPr>
        <w:pStyle w:val="a4"/>
        <w:jc w:val="center"/>
        <w:rPr>
          <w:rFonts w:ascii="Times New Roman" w:hAnsi="Times New Roman" w:cs="Times New Roman"/>
          <w:sz w:val="24"/>
          <w:szCs w:val="24"/>
          <w:lang w:val="ru-RU"/>
        </w:rPr>
      </w:pPr>
      <w:r w:rsidRPr="00374B67">
        <w:rPr>
          <w:rFonts w:ascii="Times New Roman" w:hAnsi="Times New Roman" w:cs="Times New Roman"/>
          <w:sz w:val="24"/>
          <w:szCs w:val="24"/>
          <w:lang w:val="ru-RU"/>
        </w:rPr>
        <w:t>Уровень: разноуровневый</w:t>
      </w:r>
    </w:p>
    <w:p w:rsidR="00374B67" w:rsidRPr="00374B67" w:rsidRDefault="00374B67" w:rsidP="00374B67">
      <w:pPr>
        <w:pStyle w:val="a4"/>
        <w:jc w:val="center"/>
        <w:rPr>
          <w:rFonts w:ascii="Times New Roman" w:hAnsi="Times New Roman" w:cs="Times New Roman"/>
          <w:sz w:val="24"/>
          <w:szCs w:val="24"/>
          <w:lang w:val="ru-RU"/>
        </w:rPr>
      </w:pPr>
      <w:r w:rsidRPr="00374B67">
        <w:rPr>
          <w:rFonts w:ascii="Times New Roman" w:hAnsi="Times New Roman" w:cs="Times New Roman"/>
          <w:sz w:val="24"/>
          <w:szCs w:val="24"/>
          <w:lang w:val="ru-RU"/>
        </w:rPr>
        <w:t>Возраст обучающихся: 11-13 лет</w:t>
      </w:r>
    </w:p>
    <w:p w:rsidR="00374B67" w:rsidRPr="00374B67" w:rsidRDefault="00374B67" w:rsidP="00374B67">
      <w:pPr>
        <w:pStyle w:val="a4"/>
        <w:jc w:val="center"/>
        <w:rPr>
          <w:rFonts w:ascii="Times New Roman" w:hAnsi="Times New Roman" w:cs="Times New Roman"/>
          <w:sz w:val="24"/>
          <w:szCs w:val="24"/>
          <w:lang w:val="ru-RU"/>
        </w:rPr>
      </w:pPr>
      <w:r w:rsidRPr="00374B67">
        <w:rPr>
          <w:rFonts w:ascii="Times New Roman" w:hAnsi="Times New Roman" w:cs="Times New Roman"/>
          <w:sz w:val="24"/>
          <w:szCs w:val="24"/>
          <w:lang w:val="ru-RU"/>
        </w:rPr>
        <w:t>Срок реализации: 1 год</w:t>
      </w:r>
    </w:p>
    <w:p w:rsidR="00374B67" w:rsidRPr="00374B67" w:rsidRDefault="00374B67" w:rsidP="00374B67">
      <w:pPr>
        <w:pStyle w:val="a4"/>
        <w:jc w:val="center"/>
        <w:rPr>
          <w:rFonts w:ascii="Times New Roman" w:hAnsi="Times New Roman" w:cs="Times New Roman"/>
          <w:sz w:val="24"/>
          <w:szCs w:val="24"/>
          <w:lang w:val="ru-RU"/>
        </w:rPr>
      </w:pPr>
    </w:p>
    <w:p w:rsidR="00374B67" w:rsidRDefault="00374B67" w:rsidP="00374B67">
      <w:pPr>
        <w:pStyle w:val="a4"/>
        <w:jc w:val="center"/>
        <w:rPr>
          <w:rFonts w:ascii="Times New Roman" w:hAnsi="Times New Roman" w:cs="Times New Roman"/>
          <w:b/>
          <w:sz w:val="24"/>
          <w:szCs w:val="24"/>
          <w:lang w:val="ru-RU"/>
        </w:rPr>
      </w:pPr>
    </w:p>
    <w:p w:rsidR="00374B67" w:rsidRDefault="00374B67" w:rsidP="00374B67">
      <w:pPr>
        <w:pStyle w:val="a4"/>
        <w:jc w:val="center"/>
        <w:rPr>
          <w:rFonts w:ascii="Times New Roman" w:hAnsi="Times New Roman" w:cs="Times New Roman"/>
          <w:b/>
          <w:sz w:val="24"/>
          <w:szCs w:val="24"/>
          <w:lang w:val="ru-RU"/>
        </w:rPr>
      </w:pPr>
    </w:p>
    <w:p w:rsidR="00374B67" w:rsidRDefault="00374B67" w:rsidP="00374B67">
      <w:pPr>
        <w:pStyle w:val="a4"/>
        <w:jc w:val="center"/>
        <w:rPr>
          <w:rFonts w:ascii="Times New Roman" w:hAnsi="Times New Roman" w:cs="Times New Roman"/>
          <w:b/>
          <w:sz w:val="24"/>
          <w:szCs w:val="24"/>
          <w:lang w:val="ru-RU"/>
        </w:rPr>
      </w:pPr>
    </w:p>
    <w:p w:rsidR="00374B67" w:rsidRDefault="00374B67" w:rsidP="00374B67">
      <w:pPr>
        <w:pStyle w:val="a4"/>
        <w:jc w:val="center"/>
        <w:rPr>
          <w:rFonts w:ascii="Times New Roman" w:hAnsi="Times New Roman" w:cs="Times New Roman"/>
          <w:b/>
          <w:sz w:val="24"/>
          <w:szCs w:val="24"/>
          <w:lang w:val="ru-RU"/>
        </w:rPr>
      </w:pPr>
    </w:p>
    <w:p w:rsidR="00374B67" w:rsidRDefault="00374B67" w:rsidP="00374B67">
      <w:pPr>
        <w:pStyle w:val="a4"/>
        <w:rPr>
          <w:rFonts w:ascii="Times New Roman" w:hAnsi="Times New Roman" w:cs="Times New Roman"/>
          <w:b/>
          <w:sz w:val="24"/>
          <w:szCs w:val="24"/>
          <w:lang w:val="ru-RU"/>
        </w:rPr>
      </w:pPr>
    </w:p>
    <w:p w:rsidR="00CF593E" w:rsidRDefault="00CF593E" w:rsidP="00374B67">
      <w:pPr>
        <w:pStyle w:val="a4"/>
        <w:rPr>
          <w:rFonts w:ascii="Times New Roman" w:hAnsi="Times New Roman" w:cs="Times New Roman"/>
          <w:b/>
          <w:sz w:val="24"/>
          <w:szCs w:val="24"/>
          <w:lang w:val="ru-RU"/>
        </w:rPr>
      </w:pPr>
    </w:p>
    <w:p w:rsidR="00CF593E" w:rsidRDefault="00CF593E" w:rsidP="00374B67">
      <w:pPr>
        <w:pStyle w:val="a4"/>
        <w:rPr>
          <w:rFonts w:ascii="Times New Roman" w:hAnsi="Times New Roman" w:cs="Times New Roman"/>
          <w:b/>
          <w:sz w:val="24"/>
          <w:szCs w:val="24"/>
          <w:lang w:val="ru-RU"/>
        </w:rPr>
      </w:pPr>
    </w:p>
    <w:p w:rsidR="00CF593E" w:rsidRDefault="00CF593E" w:rsidP="00374B67">
      <w:pPr>
        <w:pStyle w:val="a4"/>
        <w:rPr>
          <w:rFonts w:ascii="Times New Roman" w:hAnsi="Times New Roman" w:cs="Times New Roman"/>
          <w:b/>
          <w:sz w:val="24"/>
          <w:szCs w:val="24"/>
          <w:lang w:val="ru-RU"/>
        </w:rPr>
      </w:pPr>
    </w:p>
    <w:p w:rsidR="00CF593E" w:rsidRDefault="00CF593E" w:rsidP="00374B67">
      <w:pPr>
        <w:pStyle w:val="a4"/>
        <w:rPr>
          <w:rFonts w:ascii="Times New Roman" w:hAnsi="Times New Roman" w:cs="Times New Roman"/>
          <w:b/>
          <w:sz w:val="24"/>
          <w:szCs w:val="24"/>
          <w:lang w:val="ru-RU"/>
        </w:rPr>
      </w:pPr>
    </w:p>
    <w:p w:rsidR="00CF593E" w:rsidRDefault="00CF593E" w:rsidP="00374B67">
      <w:pPr>
        <w:pStyle w:val="a4"/>
        <w:rPr>
          <w:rFonts w:ascii="Times New Roman" w:hAnsi="Times New Roman" w:cs="Times New Roman"/>
          <w:b/>
          <w:sz w:val="24"/>
          <w:szCs w:val="24"/>
          <w:lang w:val="ru-RU"/>
        </w:rPr>
      </w:pPr>
    </w:p>
    <w:p w:rsidR="00CF593E" w:rsidRDefault="00CF593E" w:rsidP="00374B67">
      <w:pPr>
        <w:pStyle w:val="a4"/>
        <w:rPr>
          <w:rFonts w:ascii="Times New Roman" w:hAnsi="Times New Roman" w:cs="Times New Roman"/>
          <w:b/>
          <w:sz w:val="24"/>
          <w:szCs w:val="24"/>
          <w:lang w:val="ru-RU"/>
        </w:rPr>
      </w:pPr>
    </w:p>
    <w:p w:rsidR="00CF593E" w:rsidRDefault="00CF593E" w:rsidP="00374B67">
      <w:pPr>
        <w:pStyle w:val="a4"/>
        <w:rPr>
          <w:rFonts w:ascii="Times New Roman" w:hAnsi="Times New Roman" w:cs="Times New Roman"/>
          <w:b/>
          <w:sz w:val="24"/>
          <w:szCs w:val="24"/>
          <w:lang w:val="ru-RU"/>
        </w:rPr>
      </w:pPr>
    </w:p>
    <w:p w:rsidR="00CF593E" w:rsidRDefault="00CF593E" w:rsidP="00374B67">
      <w:pPr>
        <w:pStyle w:val="a4"/>
        <w:rPr>
          <w:rFonts w:ascii="Times New Roman" w:hAnsi="Times New Roman" w:cs="Times New Roman"/>
          <w:b/>
          <w:sz w:val="24"/>
          <w:szCs w:val="24"/>
          <w:lang w:val="ru-RU"/>
        </w:rPr>
      </w:pPr>
    </w:p>
    <w:p w:rsidR="00374B67" w:rsidRDefault="00567D07" w:rsidP="00374B67">
      <w:pPr>
        <w:pStyle w:val="a4"/>
        <w:jc w:val="right"/>
        <w:rPr>
          <w:rFonts w:ascii="Times New Roman" w:hAnsi="Times New Roman" w:cs="Times New Roman"/>
          <w:b/>
          <w:sz w:val="24"/>
          <w:szCs w:val="24"/>
          <w:lang w:val="ru-RU"/>
        </w:rPr>
      </w:pPr>
      <w:r>
        <w:rPr>
          <w:rFonts w:ascii="Times New Roman" w:hAnsi="Times New Roman" w:cs="Times New Roman"/>
          <w:sz w:val="24"/>
          <w:szCs w:val="24"/>
          <w:lang w:val="ru-RU"/>
        </w:rPr>
        <w:t>Составители</w:t>
      </w:r>
      <w:r w:rsidR="00374B67">
        <w:rPr>
          <w:rFonts w:ascii="Times New Roman" w:hAnsi="Times New Roman" w:cs="Times New Roman"/>
          <w:sz w:val="24"/>
          <w:szCs w:val="24"/>
          <w:lang w:val="ru-RU"/>
        </w:rPr>
        <w:t>: Филичева Любовь Ивановна</w:t>
      </w:r>
    </w:p>
    <w:p w:rsidR="00374B67" w:rsidRDefault="00374B67" w:rsidP="00374B67">
      <w:pPr>
        <w:pStyle w:val="a4"/>
        <w:jc w:val="right"/>
        <w:rPr>
          <w:rFonts w:ascii="Times New Roman" w:hAnsi="Times New Roman" w:cs="Times New Roman"/>
          <w:b/>
          <w:sz w:val="24"/>
          <w:szCs w:val="24"/>
          <w:lang w:val="ru-RU"/>
        </w:rPr>
      </w:pPr>
      <w:r>
        <w:rPr>
          <w:rFonts w:ascii="Times New Roman" w:hAnsi="Times New Roman" w:cs="Times New Roman"/>
          <w:sz w:val="24"/>
          <w:szCs w:val="24"/>
          <w:lang w:val="ru-RU"/>
        </w:rPr>
        <w:t>Учитель технологии высшей категории</w:t>
      </w:r>
    </w:p>
    <w:p w:rsidR="00374B67" w:rsidRDefault="00374B67" w:rsidP="00374B67">
      <w:pPr>
        <w:pStyle w:val="a4"/>
        <w:jc w:val="right"/>
        <w:rPr>
          <w:rFonts w:ascii="Times New Roman" w:hAnsi="Times New Roman" w:cs="Times New Roman"/>
          <w:b/>
          <w:sz w:val="24"/>
          <w:szCs w:val="24"/>
          <w:lang w:val="ru-RU"/>
        </w:rPr>
      </w:pPr>
    </w:p>
    <w:p w:rsidR="00374B67" w:rsidRDefault="00374B67" w:rsidP="00374B67">
      <w:pPr>
        <w:pStyle w:val="a4"/>
        <w:jc w:val="center"/>
        <w:rPr>
          <w:rFonts w:ascii="Times New Roman" w:hAnsi="Times New Roman" w:cs="Times New Roman"/>
          <w:b/>
          <w:sz w:val="24"/>
          <w:szCs w:val="24"/>
          <w:lang w:val="ru-RU"/>
        </w:rPr>
      </w:pPr>
    </w:p>
    <w:p w:rsidR="00374B67" w:rsidRDefault="00374B67" w:rsidP="00374B67">
      <w:pPr>
        <w:pStyle w:val="a4"/>
        <w:jc w:val="center"/>
        <w:rPr>
          <w:rFonts w:ascii="Times New Roman" w:hAnsi="Times New Roman" w:cs="Times New Roman"/>
          <w:b/>
          <w:sz w:val="24"/>
          <w:szCs w:val="24"/>
          <w:lang w:val="ru-RU"/>
        </w:rPr>
      </w:pPr>
    </w:p>
    <w:p w:rsidR="00374B67" w:rsidRDefault="00374B67" w:rsidP="000B2FFD">
      <w:pPr>
        <w:pStyle w:val="a4"/>
        <w:jc w:val="center"/>
        <w:rPr>
          <w:rFonts w:ascii="Times New Roman" w:hAnsi="Times New Roman" w:cs="Times New Roman"/>
          <w:sz w:val="24"/>
          <w:szCs w:val="24"/>
          <w:lang w:val="ru-RU"/>
        </w:rPr>
      </w:pPr>
      <w:r>
        <w:rPr>
          <w:rFonts w:ascii="Times New Roman" w:hAnsi="Times New Roman" w:cs="Times New Roman"/>
          <w:sz w:val="24"/>
          <w:szCs w:val="24"/>
          <w:lang w:val="ru-RU"/>
        </w:rPr>
        <w:t>2018 - 2019 учебный год</w:t>
      </w:r>
    </w:p>
    <w:p w:rsidR="00CF593E" w:rsidRDefault="00CF593E" w:rsidP="00374B67">
      <w:pPr>
        <w:jc w:val="center"/>
        <w:rPr>
          <w:rFonts w:ascii="Times New Roman" w:hAnsi="Times New Roman" w:cs="Times New Roman"/>
          <w:b/>
          <w:sz w:val="24"/>
          <w:szCs w:val="24"/>
        </w:rPr>
      </w:pPr>
    </w:p>
    <w:p w:rsidR="0098363F" w:rsidRDefault="00374B67" w:rsidP="00374B67">
      <w:pPr>
        <w:jc w:val="center"/>
        <w:rPr>
          <w:rFonts w:ascii="Times New Roman" w:hAnsi="Times New Roman" w:cs="Times New Roman"/>
          <w:b/>
          <w:sz w:val="24"/>
          <w:szCs w:val="24"/>
        </w:rPr>
      </w:pPr>
      <w:r w:rsidRPr="002E4EF7">
        <w:rPr>
          <w:rFonts w:ascii="Times New Roman" w:hAnsi="Times New Roman" w:cs="Times New Roman"/>
          <w:b/>
          <w:sz w:val="24"/>
          <w:szCs w:val="24"/>
        </w:rPr>
        <w:lastRenderedPageBreak/>
        <w:t>ПОЯСНИТЕЛЬНАЯ ЗАПИСКА</w:t>
      </w:r>
    </w:p>
    <w:p w:rsidR="00CC152B" w:rsidRPr="00CC152B" w:rsidRDefault="0049305A" w:rsidP="00CC152B">
      <w:pPr>
        <w:shd w:val="clear" w:color="auto" w:fill="FFFFFF"/>
        <w:spacing w:after="0" w:line="240" w:lineRule="auto"/>
        <w:textAlignment w:val="baseline"/>
        <w:rPr>
          <w:rFonts w:ascii="Tahoma" w:eastAsia="Times New Roman" w:hAnsi="Tahoma" w:cs="Tahoma"/>
          <w:color w:val="222222"/>
          <w:sz w:val="24"/>
          <w:szCs w:val="24"/>
        </w:rPr>
      </w:pPr>
      <w:r>
        <w:rPr>
          <w:rFonts w:ascii="Tahoma" w:eastAsia="Times New Roman" w:hAnsi="Tahoma" w:cs="Tahoma"/>
          <w:color w:val="222222"/>
          <w:sz w:val="24"/>
          <w:szCs w:val="24"/>
        </w:rPr>
        <w:t xml:space="preserve">                                                     </w:t>
      </w:r>
      <w:r w:rsidR="00CC152B" w:rsidRPr="00CC152B">
        <w:rPr>
          <w:rFonts w:ascii="Tahoma" w:eastAsia="Times New Roman" w:hAnsi="Tahoma" w:cs="Tahoma"/>
          <w:color w:val="222222"/>
          <w:sz w:val="24"/>
          <w:szCs w:val="24"/>
        </w:rPr>
        <w:t>Врач лечит - природа исцеляет.</w:t>
      </w:r>
      <w:r w:rsidR="00CC152B" w:rsidRPr="00CC152B">
        <w:rPr>
          <w:rFonts w:ascii="Tahoma" w:eastAsia="Times New Roman" w:hAnsi="Tahoma" w:cs="Tahoma"/>
          <w:i/>
          <w:iCs/>
          <w:color w:val="222222"/>
          <w:sz w:val="24"/>
          <w:szCs w:val="24"/>
          <w:bdr w:val="none" w:sz="0" w:space="0" w:color="auto" w:frame="1"/>
        </w:rPr>
        <w:t> (Гиппократ)</w:t>
      </w:r>
    </w:p>
    <w:p w:rsidR="00647404" w:rsidRPr="002E4EF7" w:rsidRDefault="00647404" w:rsidP="00CC152B">
      <w:pPr>
        <w:rPr>
          <w:rFonts w:ascii="Times New Roman" w:hAnsi="Times New Roman" w:cs="Times New Roman"/>
          <w:sz w:val="24"/>
          <w:szCs w:val="24"/>
        </w:rPr>
      </w:pPr>
    </w:p>
    <w:p w:rsidR="00647404" w:rsidRPr="002E4EF7" w:rsidRDefault="0049305A" w:rsidP="0064740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47404" w:rsidRPr="002E4EF7">
        <w:rPr>
          <w:rFonts w:ascii="Times New Roman" w:eastAsia="Calibri" w:hAnsi="Times New Roman" w:cs="Times New Roman"/>
          <w:sz w:val="24"/>
          <w:szCs w:val="24"/>
        </w:rPr>
        <w:t xml:space="preserve">Программа имеет </w:t>
      </w:r>
      <w:r w:rsidR="00CE51E8" w:rsidRPr="002E4EF7">
        <w:rPr>
          <w:rFonts w:ascii="Times New Roman" w:eastAsia="Calibri" w:hAnsi="Times New Roman" w:cs="Times New Roman"/>
          <w:sz w:val="24"/>
          <w:szCs w:val="24"/>
        </w:rPr>
        <w:t xml:space="preserve"> естественнонаучную </w:t>
      </w:r>
      <w:r w:rsidR="00647404" w:rsidRPr="002E4EF7">
        <w:rPr>
          <w:rFonts w:ascii="Times New Roman" w:eastAsia="Calibri" w:hAnsi="Times New Roman" w:cs="Times New Roman"/>
          <w:sz w:val="24"/>
          <w:szCs w:val="24"/>
        </w:rPr>
        <w:t xml:space="preserve"> направленность</w:t>
      </w:r>
      <w:r w:rsidR="00C43D00" w:rsidRPr="002E4EF7">
        <w:rPr>
          <w:rFonts w:ascii="Times New Roman" w:eastAsia="Calibri" w:hAnsi="Times New Roman" w:cs="Times New Roman"/>
          <w:sz w:val="24"/>
          <w:szCs w:val="24"/>
        </w:rPr>
        <w:t>.</w:t>
      </w:r>
    </w:p>
    <w:p w:rsidR="00CE51E8" w:rsidRPr="002E4EF7" w:rsidRDefault="002E2DB8" w:rsidP="00647404">
      <w:pPr>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xml:space="preserve">Изучение природной флоры вообще и лекарственных свойств местных растений, в частности, имеет большое значение для сохранения здоровья людей. </w:t>
      </w:r>
      <w:r w:rsidR="00647404" w:rsidRPr="002E4EF7">
        <w:rPr>
          <w:rFonts w:ascii="Times New Roman" w:eastAsia="Times New Roman" w:hAnsi="Times New Roman" w:cs="Times New Roman"/>
          <w:sz w:val="24"/>
          <w:szCs w:val="24"/>
        </w:rPr>
        <w:t xml:space="preserve">Кружок «Целебная флора Северного Подмосковья» знакомит учащихся с особенностями строения цветковых растений и некоторыми физиологическими процессами, протекающими в них, с историей использования лекарственных растений, с группами лекарственных растений, с временем, правилами и месте сбора и хранения и т. д. Он направлен на формирование у учащихся интереса к </w:t>
      </w:r>
      <w:r w:rsidR="00CE51E8" w:rsidRPr="002E4EF7">
        <w:rPr>
          <w:rFonts w:ascii="Times New Roman" w:eastAsia="Times New Roman" w:hAnsi="Times New Roman" w:cs="Times New Roman"/>
          <w:sz w:val="24"/>
          <w:szCs w:val="24"/>
        </w:rPr>
        <w:t>окружающей природе</w:t>
      </w:r>
      <w:r w:rsidR="00647404" w:rsidRPr="002E4EF7">
        <w:rPr>
          <w:rFonts w:ascii="Times New Roman" w:eastAsia="Times New Roman" w:hAnsi="Times New Roman" w:cs="Times New Roman"/>
          <w:sz w:val="24"/>
          <w:szCs w:val="24"/>
        </w:rPr>
        <w:t xml:space="preserve">, развитие любознательности, расширение знаний о лекарственных растениях и о растительном мире в целом.  </w:t>
      </w:r>
      <w:r w:rsidR="00647404" w:rsidRPr="002E4EF7">
        <w:rPr>
          <w:rFonts w:ascii="Times New Roman" w:eastAsia="Calibri" w:hAnsi="Times New Roman" w:cs="Times New Roman"/>
          <w:sz w:val="24"/>
          <w:szCs w:val="24"/>
        </w:rPr>
        <w:t xml:space="preserve">Актуальность создания программы обусловлена в первую очередь необходимостью формирования устойчивого познавательного интереса учащихся к изучению флоры родного Северного Подмосковья. </w:t>
      </w:r>
      <w:r w:rsidR="00647404" w:rsidRPr="002E4EF7">
        <w:rPr>
          <w:rFonts w:ascii="Times New Roman" w:eastAsia="Times New Roman" w:hAnsi="Times New Roman" w:cs="Times New Roman"/>
          <w:sz w:val="24"/>
          <w:szCs w:val="24"/>
        </w:rPr>
        <w:t xml:space="preserve">   В рамках этого курса предусмотрена работа с дополнительной литературой, периодикой, что способствует совершенствованию навыков самостоятельной деятельности. Данный кружок имеет прикладное значение и предполагает изучение полезных свойств растений на базе местного материала. </w:t>
      </w:r>
      <w:r w:rsidR="00647404" w:rsidRPr="002E4EF7">
        <w:rPr>
          <w:rFonts w:ascii="Times New Roman" w:eastAsia="Times New Roman" w:hAnsi="Times New Roman" w:cs="Times New Roman"/>
          <w:iCs/>
          <w:color w:val="000000"/>
          <w:sz w:val="24"/>
          <w:szCs w:val="24"/>
        </w:rPr>
        <w:t>Объектом труда</w:t>
      </w:r>
      <w:r w:rsidR="00647404" w:rsidRPr="002E4EF7">
        <w:rPr>
          <w:rFonts w:ascii="Times New Roman" w:eastAsia="Times New Roman" w:hAnsi="Times New Roman" w:cs="Times New Roman"/>
          <w:i/>
          <w:iCs/>
          <w:color w:val="000000"/>
          <w:sz w:val="24"/>
          <w:szCs w:val="24"/>
        </w:rPr>
        <w:t> </w:t>
      </w:r>
      <w:r w:rsidR="00647404" w:rsidRPr="002E4EF7">
        <w:rPr>
          <w:rFonts w:ascii="Times New Roman" w:eastAsia="Times New Roman" w:hAnsi="Times New Roman" w:cs="Times New Roman"/>
          <w:color w:val="000000"/>
          <w:sz w:val="24"/>
          <w:szCs w:val="24"/>
        </w:rPr>
        <w:t>могут быть пришкольный участок, окружающая школу зеленая зона поселка.Система</w:t>
      </w:r>
      <w:r w:rsidR="00647404" w:rsidRPr="002E4EF7">
        <w:rPr>
          <w:rFonts w:ascii="Times New Roman" w:eastAsia="Times New Roman" w:hAnsi="Times New Roman" w:cs="Times New Roman"/>
          <w:i/>
          <w:iCs/>
          <w:color w:val="000000"/>
          <w:sz w:val="24"/>
          <w:szCs w:val="24"/>
        </w:rPr>
        <w:t> </w:t>
      </w:r>
      <w:r w:rsidR="00647404" w:rsidRPr="002E4EF7">
        <w:rPr>
          <w:rFonts w:ascii="Times New Roman" w:eastAsia="Times New Roman" w:hAnsi="Times New Roman" w:cs="Times New Roman"/>
          <w:iCs/>
          <w:color w:val="000000"/>
          <w:sz w:val="24"/>
          <w:szCs w:val="24"/>
        </w:rPr>
        <w:t>методов обучения</w:t>
      </w:r>
      <w:r w:rsidR="00647404" w:rsidRPr="002E4EF7">
        <w:rPr>
          <w:rFonts w:ascii="Times New Roman" w:eastAsia="Times New Roman" w:hAnsi="Times New Roman" w:cs="Times New Roman"/>
          <w:color w:val="000000"/>
          <w:sz w:val="24"/>
          <w:szCs w:val="24"/>
        </w:rPr>
        <w:t> предусматривает беседы, подготовка информационных стендов, просмотр кино- и видеофильмов, слайдов, лекции, сообщения о лекарственных расте</w:t>
      </w:r>
      <w:r w:rsidR="00CE51E8" w:rsidRPr="002E4EF7">
        <w:rPr>
          <w:rFonts w:ascii="Times New Roman" w:eastAsia="Times New Roman" w:hAnsi="Times New Roman" w:cs="Times New Roman"/>
          <w:color w:val="000000"/>
          <w:sz w:val="24"/>
          <w:szCs w:val="24"/>
        </w:rPr>
        <w:t>ниях, ведение паспорта растения.</w:t>
      </w:r>
    </w:p>
    <w:p w:rsidR="00374B67" w:rsidRPr="002E4EF7" w:rsidRDefault="00647404" w:rsidP="00647404">
      <w:pPr>
        <w:jc w:val="both"/>
        <w:rPr>
          <w:rFonts w:ascii="Times New Roman" w:eastAsia="Calibri" w:hAnsi="Times New Roman" w:cs="Times New Roman"/>
          <w:b/>
          <w:sz w:val="24"/>
          <w:szCs w:val="24"/>
        </w:rPr>
      </w:pPr>
      <w:r w:rsidRPr="002E4EF7">
        <w:rPr>
          <w:rFonts w:ascii="Times New Roman" w:eastAsia="Times New Roman" w:hAnsi="Times New Roman" w:cs="Times New Roman"/>
          <w:sz w:val="24"/>
          <w:szCs w:val="24"/>
        </w:rPr>
        <w:t xml:space="preserve">Подведение итогов деятельности обучающихся может проводиться в форме выставки </w:t>
      </w:r>
      <w:r w:rsidR="00CE51E8" w:rsidRPr="002E4EF7">
        <w:rPr>
          <w:rFonts w:ascii="Times New Roman" w:eastAsia="Times New Roman" w:hAnsi="Times New Roman" w:cs="Times New Roman"/>
          <w:sz w:val="24"/>
          <w:szCs w:val="24"/>
        </w:rPr>
        <w:t>изготовленных гербарий лекарственных растений</w:t>
      </w:r>
      <w:r w:rsidRPr="002E4EF7">
        <w:rPr>
          <w:rFonts w:ascii="Times New Roman" w:eastAsia="Times New Roman" w:hAnsi="Times New Roman" w:cs="Times New Roman"/>
          <w:sz w:val="24"/>
          <w:szCs w:val="24"/>
        </w:rPr>
        <w:t>, в форме конференции.</w:t>
      </w:r>
      <w:r w:rsidRPr="002E4EF7">
        <w:rPr>
          <w:rFonts w:ascii="Times New Roman" w:eastAsia="Calibri" w:hAnsi="Times New Roman" w:cs="Times New Roman"/>
          <w:sz w:val="24"/>
          <w:szCs w:val="24"/>
        </w:rPr>
        <w:t xml:space="preserve"> Деятельность кружковцев  способствует расширению возможностей проявить себя в исследовательской работе, использовать полученные знания для решения прикладных задач, что повышает их мотивацию к учебе в школе и влияет на профессиональный выбор в будущем.</w:t>
      </w:r>
      <w:r w:rsidR="00DE366E" w:rsidRPr="002E4EF7">
        <w:rPr>
          <w:rFonts w:ascii="Times New Roman" w:eastAsia="Times New Roman" w:hAnsi="Times New Roman" w:cs="Times New Roman"/>
          <w:sz w:val="24"/>
          <w:szCs w:val="24"/>
        </w:rPr>
        <w:t>И</w:t>
      </w:r>
      <w:r w:rsidR="00374B67" w:rsidRPr="002E4EF7">
        <w:rPr>
          <w:rFonts w:ascii="Times New Roman" w:eastAsia="Times New Roman" w:hAnsi="Times New Roman" w:cs="Times New Roman"/>
          <w:sz w:val="24"/>
          <w:szCs w:val="24"/>
        </w:rPr>
        <w:t>зучение лекарственных растений, их сбор и изготовление гербария - интересное и увлекательное занятие и, пожалуй, самое простое, доступное для большинства юных исследователей, максимально безопасное с точки зрения техники безопасности.</w:t>
      </w:r>
      <w:r w:rsidR="00374B67" w:rsidRPr="002E4EF7">
        <w:rPr>
          <w:rFonts w:ascii="Times New Roman" w:hAnsi="Times New Roman" w:cs="Times New Roman"/>
          <w:sz w:val="24"/>
          <w:szCs w:val="24"/>
        </w:rPr>
        <w:t>В современной научной медицине большое значение имеют лекарственные растения</w:t>
      </w:r>
      <w:r w:rsidR="00374B67" w:rsidRPr="002E4EF7">
        <w:rPr>
          <w:rFonts w:ascii="Times New Roman" w:eastAsia="Times New Roman" w:hAnsi="Times New Roman" w:cs="Times New Roman"/>
          <w:sz w:val="24"/>
          <w:szCs w:val="24"/>
        </w:rPr>
        <w:t xml:space="preserve">. </w:t>
      </w:r>
      <w:r w:rsidR="00374B67" w:rsidRPr="002E4EF7">
        <w:rPr>
          <w:rFonts w:ascii="Times New Roman" w:hAnsi="Times New Roman" w:cs="Times New Roman"/>
          <w:sz w:val="24"/>
          <w:szCs w:val="24"/>
        </w:rPr>
        <w:t>Около 70% препаратов изготавливаются из растений. Большое количество лекарственных растений, входящих в рецепты врачей, используют в домашнем обиходе: например, шалфей для полоскания горла, липовый чай при простуде, валериану при бессоннице.</w:t>
      </w:r>
      <w:r w:rsidR="00374B67" w:rsidRPr="002E4EF7">
        <w:rPr>
          <w:rFonts w:ascii="Times New Roman" w:eastAsia="Times New Roman" w:hAnsi="Times New Roman" w:cs="Times New Roman"/>
          <w:sz w:val="24"/>
          <w:szCs w:val="24"/>
        </w:rPr>
        <w:t>Поэтому эта тема актуальна для современного человека.</w:t>
      </w:r>
    </w:p>
    <w:p w:rsidR="00374B67" w:rsidRPr="002E4EF7" w:rsidRDefault="002E2DB8" w:rsidP="002E2DB8">
      <w:pPr>
        <w:rPr>
          <w:rFonts w:ascii="Times New Roman" w:hAnsi="Times New Roman" w:cs="Times New Roman"/>
          <w:b/>
          <w:sz w:val="24"/>
          <w:szCs w:val="24"/>
        </w:rPr>
      </w:pPr>
      <w:r w:rsidRPr="002E4EF7">
        <w:rPr>
          <w:rFonts w:ascii="Times New Roman" w:hAnsi="Times New Roman" w:cs="Times New Roman"/>
          <w:b/>
          <w:sz w:val="24"/>
          <w:szCs w:val="24"/>
        </w:rPr>
        <w:t xml:space="preserve">Педагогическая целесообразность программы. </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При изучении лекарственных растений учащиеся овладевают различными категориями знаний:</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общенаучные - работа со справочной биологической литературой, оформление наблюдений, обобщения, выводы, умозаключения и др.</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биологические - морфология и анатомия отдельных органов растений, онтогенез, систематика лекарственных растений и др.</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lastRenderedPageBreak/>
        <w:t>- агротехнические - сбор и хранение семенного материала, посев и посадка растений, обработка почвы, внесение удобрений, уход за растениями в период вегетации (полив, прополка, обрезка и др.), борьба с вредителями и болезнями, уборка сырья и др.</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натуралистические - методика постановки опытов, организация фенонаблюдений, правила сбора и сушки гербарного материала, организация юннатских мероприятий и др.</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экологические - функционирование естественных и искусственных экосистем, охрана редких видов растений, восстановление растительных ресурсов, приспособление растений к условиям обитания, рациональное использование лекарственных растений др.</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На начал</w:t>
      </w:r>
      <w:r w:rsidR="004C7D41" w:rsidRPr="002E4EF7">
        <w:rPr>
          <w:rFonts w:ascii="Times New Roman" w:eastAsia="Times New Roman" w:hAnsi="Times New Roman" w:cs="Times New Roman"/>
          <w:color w:val="000000"/>
          <w:sz w:val="24"/>
          <w:szCs w:val="24"/>
        </w:rPr>
        <w:t>ьном этапе подготовки кружковцев</w:t>
      </w:r>
      <w:r w:rsidRPr="002E4EF7">
        <w:rPr>
          <w:rFonts w:ascii="Times New Roman" w:eastAsia="Times New Roman" w:hAnsi="Times New Roman" w:cs="Times New Roman"/>
          <w:color w:val="000000"/>
          <w:sz w:val="24"/>
          <w:szCs w:val="24"/>
        </w:rPr>
        <w:t xml:space="preserve"> к научно-исследовательской работе по данному вопросу следует уделить большое внимание теоретическим вопросам и обучению приемам и навыкам ведения экспериментально-опытной ра</w:t>
      </w:r>
      <w:r w:rsidR="004C7D41" w:rsidRPr="002E4EF7">
        <w:rPr>
          <w:rFonts w:ascii="Times New Roman" w:eastAsia="Times New Roman" w:hAnsi="Times New Roman" w:cs="Times New Roman"/>
          <w:color w:val="000000"/>
          <w:sz w:val="24"/>
          <w:szCs w:val="24"/>
        </w:rPr>
        <w:t>боты. Для этого необходимо</w:t>
      </w:r>
      <w:r w:rsidRPr="002E4EF7">
        <w:rPr>
          <w:rFonts w:ascii="Times New Roman" w:eastAsia="Times New Roman" w:hAnsi="Times New Roman" w:cs="Times New Roman"/>
          <w:color w:val="000000"/>
          <w:sz w:val="24"/>
          <w:szCs w:val="24"/>
        </w:rPr>
        <w:t xml:space="preserve"> пройти несколько этапов подготовки:</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научиться пользоваться библиотечными каталогами, справочной ботанической литературой, в том числе определителями растений;</w:t>
      </w:r>
    </w:p>
    <w:p w:rsidR="002E2DB8" w:rsidRPr="002E4EF7" w:rsidRDefault="002E2DB8" w:rsidP="004C7D41">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на занятиях кружка или самостоятельно (пользуясь соответствующей литературой) познакомиться с биологическими, экологическими характеристиками тех видов лекарственных растений, которые им предстоит изучать;</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 познакомить</w:t>
      </w:r>
      <w:r w:rsidR="000A67D4" w:rsidRPr="002E4EF7">
        <w:rPr>
          <w:rFonts w:ascii="Times New Roman" w:eastAsia="Times New Roman" w:hAnsi="Times New Roman" w:cs="Times New Roman"/>
          <w:color w:val="000000"/>
          <w:sz w:val="24"/>
          <w:szCs w:val="24"/>
        </w:rPr>
        <w:t>ся</w:t>
      </w:r>
      <w:r w:rsidRPr="002E4EF7">
        <w:rPr>
          <w:rFonts w:ascii="Times New Roman" w:eastAsia="Times New Roman" w:hAnsi="Times New Roman" w:cs="Times New Roman"/>
          <w:color w:val="000000"/>
          <w:sz w:val="24"/>
          <w:szCs w:val="24"/>
        </w:rPr>
        <w:t xml:space="preserve"> с методикой проведения ботанических описаний, фенологических наблюдений, с правилами сбора и гербаризации растительного материала.</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xml:space="preserve">В дальнейшем для активизации опорных знаний и умений </w:t>
      </w:r>
      <w:r w:rsidR="000A67D4" w:rsidRPr="002E4EF7">
        <w:rPr>
          <w:rFonts w:ascii="Times New Roman" w:eastAsia="Times New Roman" w:hAnsi="Times New Roman" w:cs="Times New Roman"/>
          <w:color w:val="000000"/>
          <w:sz w:val="24"/>
          <w:szCs w:val="24"/>
        </w:rPr>
        <w:t xml:space="preserve"> необходимо использовать</w:t>
      </w:r>
      <w:r w:rsidRPr="002E4EF7">
        <w:rPr>
          <w:rFonts w:ascii="Times New Roman" w:eastAsia="Times New Roman" w:hAnsi="Times New Roman" w:cs="Times New Roman"/>
          <w:color w:val="000000"/>
          <w:sz w:val="24"/>
          <w:szCs w:val="24"/>
        </w:rPr>
        <w:t xml:space="preserve"> практические проблемно-поисковые методы обучения.  При организации практических работ </w:t>
      </w:r>
      <w:r w:rsidR="00A944EC" w:rsidRPr="002E4EF7">
        <w:rPr>
          <w:rFonts w:ascii="Times New Roman" w:eastAsia="Times New Roman" w:hAnsi="Times New Roman" w:cs="Times New Roman"/>
          <w:color w:val="000000"/>
          <w:sz w:val="24"/>
          <w:szCs w:val="24"/>
        </w:rPr>
        <w:t xml:space="preserve">необходимо  </w:t>
      </w:r>
      <w:r w:rsidRPr="002E4EF7">
        <w:rPr>
          <w:rFonts w:ascii="Times New Roman" w:eastAsia="Times New Roman" w:hAnsi="Times New Roman" w:cs="Times New Roman"/>
          <w:color w:val="000000"/>
          <w:sz w:val="24"/>
          <w:szCs w:val="24"/>
        </w:rPr>
        <w:t xml:space="preserve"> учитывать следующее:</w:t>
      </w:r>
    </w:p>
    <w:p w:rsidR="002E2DB8" w:rsidRPr="002E4EF7" w:rsidRDefault="000A67D4"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Занятость всех членов кружка</w:t>
      </w:r>
      <w:r w:rsidR="002E2DB8" w:rsidRPr="002E4EF7">
        <w:rPr>
          <w:rFonts w:ascii="Times New Roman" w:eastAsia="Times New Roman" w:hAnsi="Times New Roman" w:cs="Times New Roman"/>
          <w:color w:val="000000"/>
          <w:sz w:val="24"/>
          <w:szCs w:val="24"/>
        </w:rPr>
        <w:t xml:space="preserve"> (выполнение коллективного или индивидуального задания).</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Возрастное соответстви</w:t>
      </w:r>
      <w:r w:rsidR="00142AA5" w:rsidRPr="002E4EF7">
        <w:rPr>
          <w:rFonts w:ascii="Times New Roman" w:eastAsia="Times New Roman" w:hAnsi="Times New Roman" w:cs="Times New Roman"/>
          <w:color w:val="000000"/>
          <w:sz w:val="24"/>
          <w:szCs w:val="24"/>
        </w:rPr>
        <w:t>е работы (для младшей категории</w:t>
      </w:r>
      <w:r w:rsidRPr="002E4EF7">
        <w:rPr>
          <w:rFonts w:ascii="Times New Roman" w:eastAsia="Times New Roman" w:hAnsi="Times New Roman" w:cs="Times New Roman"/>
          <w:color w:val="000000"/>
          <w:sz w:val="24"/>
          <w:szCs w:val="24"/>
        </w:rPr>
        <w:t xml:space="preserve"> - наблюдения, которые позволят описать растительные формы</w:t>
      </w:r>
      <w:r w:rsidR="00142AA5" w:rsidRPr="002E4EF7">
        <w:rPr>
          <w:rFonts w:ascii="Times New Roman" w:eastAsia="Times New Roman" w:hAnsi="Times New Roman" w:cs="Times New Roman"/>
          <w:color w:val="000000"/>
          <w:sz w:val="24"/>
          <w:szCs w:val="24"/>
        </w:rPr>
        <w:t xml:space="preserve"> и явления; для старшей</w:t>
      </w:r>
      <w:r w:rsidRPr="002E4EF7">
        <w:rPr>
          <w:rFonts w:ascii="Times New Roman" w:eastAsia="Times New Roman" w:hAnsi="Times New Roman" w:cs="Times New Roman"/>
          <w:color w:val="000000"/>
          <w:sz w:val="24"/>
          <w:szCs w:val="24"/>
        </w:rPr>
        <w:t xml:space="preserve"> - постановка и проведение различных опытов, что позволит им объяснить сущность процессов, происходящих в растении).</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Четкая организация действий: постановка задачи, инструктаж, выполнение работы, фиксация результатов работы.</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 xml:space="preserve">- Осознание </w:t>
      </w:r>
      <w:r w:rsidR="00EE601F" w:rsidRPr="002E4EF7">
        <w:rPr>
          <w:rFonts w:ascii="Times New Roman" w:eastAsia="Times New Roman" w:hAnsi="Times New Roman" w:cs="Times New Roman"/>
          <w:color w:val="000000"/>
          <w:sz w:val="24"/>
          <w:szCs w:val="24"/>
        </w:rPr>
        <w:t xml:space="preserve">кружковцами </w:t>
      </w:r>
      <w:r w:rsidRPr="002E4EF7">
        <w:rPr>
          <w:rFonts w:ascii="Times New Roman" w:eastAsia="Times New Roman" w:hAnsi="Times New Roman" w:cs="Times New Roman"/>
          <w:color w:val="000000"/>
          <w:sz w:val="24"/>
          <w:szCs w:val="24"/>
        </w:rPr>
        <w:t>полезности и практической значимости работы. Результаты работ должны стать общедоступными</w:t>
      </w:r>
      <w:r w:rsidR="00A944EC" w:rsidRPr="002E4EF7">
        <w:rPr>
          <w:rFonts w:ascii="Times New Roman" w:eastAsia="Times New Roman" w:hAnsi="Times New Roman" w:cs="Times New Roman"/>
          <w:color w:val="000000"/>
          <w:sz w:val="24"/>
          <w:szCs w:val="24"/>
        </w:rPr>
        <w:t>.</w:t>
      </w:r>
      <w:r w:rsidRPr="002E4EF7">
        <w:rPr>
          <w:rFonts w:ascii="Times New Roman" w:eastAsia="Times New Roman" w:hAnsi="Times New Roman" w:cs="Times New Roman"/>
          <w:color w:val="000000"/>
          <w:sz w:val="24"/>
          <w:szCs w:val="24"/>
        </w:rPr>
        <w:t xml:space="preserve">Возможна публикация результатов работ </w:t>
      </w:r>
      <w:r w:rsidR="00A944EC" w:rsidRPr="002E4EF7">
        <w:rPr>
          <w:rFonts w:ascii="Times New Roman" w:eastAsia="Times New Roman" w:hAnsi="Times New Roman" w:cs="Times New Roman"/>
          <w:color w:val="000000"/>
          <w:sz w:val="24"/>
          <w:szCs w:val="24"/>
        </w:rPr>
        <w:t>в школьной электронной газете.</w:t>
      </w:r>
    </w:p>
    <w:p w:rsidR="002E2DB8" w:rsidRPr="002E4EF7" w:rsidRDefault="002E2DB8" w:rsidP="002E2DB8">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При проведении экскурсии в природе сл</w:t>
      </w:r>
      <w:r w:rsidR="00C43D00" w:rsidRPr="002E4EF7">
        <w:rPr>
          <w:rFonts w:ascii="Times New Roman" w:eastAsia="Times New Roman" w:hAnsi="Times New Roman" w:cs="Times New Roman"/>
          <w:color w:val="000000"/>
          <w:sz w:val="24"/>
          <w:szCs w:val="24"/>
        </w:rPr>
        <w:t xml:space="preserve">едует обратить внимание </w:t>
      </w:r>
      <w:r w:rsidRPr="002E4EF7">
        <w:rPr>
          <w:rFonts w:ascii="Times New Roman" w:eastAsia="Times New Roman" w:hAnsi="Times New Roman" w:cs="Times New Roman"/>
          <w:color w:val="000000"/>
          <w:sz w:val="24"/>
          <w:szCs w:val="24"/>
        </w:rPr>
        <w:t xml:space="preserve"> на экологические условия произрастания лекарственных видов, разнообразие их жизненных форм, на виды, соседствующие в фитоценозе. После систематизации полученных данных </w:t>
      </w:r>
      <w:r w:rsidR="00C43D00" w:rsidRPr="002E4EF7">
        <w:rPr>
          <w:rFonts w:ascii="Times New Roman" w:eastAsia="Times New Roman" w:hAnsi="Times New Roman" w:cs="Times New Roman"/>
          <w:color w:val="000000"/>
          <w:sz w:val="24"/>
          <w:szCs w:val="24"/>
        </w:rPr>
        <w:t xml:space="preserve">кружковцы </w:t>
      </w:r>
      <w:r w:rsidRPr="002E4EF7">
        <w:rPr>
          <w:rFonts w:ascii="Times New Roman" w:eastAsia="Times New Roman" w:hAnsi="Times New Roman" w:cs="Times New Roman"/>
          <w:color w:val="000000"/>
          <w:sz w:val="24"/>
          <w:szCs w:val="24"/>
        </w:rPr>
        <w:t>могут дать полную   характеристику лекарственным видам растений.</w:t>
      </w:r>
    </w:p>
    <w:p w:rsidR="002E2DB8" w:rsidRPr="002E4EF7" w:rsidRDefault="002E2DB8" w:rsidP="00A944EC">
      <w:pPr>
        <w:spacing w:after="0" w:line="360" w:lineRule="atLeast"/>
        <w:ind w:firstLine="540"/>
        <w:jc w:val="both"/>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t>Во время экскурсий необходимо осущест</w:t>
      </w:r>
      <w:r w:rsidR="00C43D00" w:rsidRPr="002E4EF7">
        <w:rPr>
          <w:rFonts w:ascii="Times New Roman" w:eastAsia="Times New Roman" w:hAnsi="Times New Roman" w:cs="Times New Roman"/>
          <w:color w:val="000000"/>
          <w:sz w:val="24"/>
          <w:szCs w:val="24"/>
        </w:rPr>
        <w:t>вить сбор гербарного материала по темам.</w:t>
      </w:r>
      <w:r w:rsidRPr="002E4EF7">
        <w:rPr>
          <w:rFonts w:ascii="Times New Roman" w:eastAsia="Times New Roman" w:hAnsi="Times New Roman" w:cs="Times New Roman"/>
          <w:color w:val="000000"/>
          <w:sz w:val="24"/>
          <w:szCs w:val="24"/>
        </w:rPr>
        <w:t xml:space="preserve"> При проведении экскурсий перед школьниками можно поставить задачу создания сводного списка лекарственных растений, произрастающих на той территории, где </w:t>
      </w:r>
      <w:r w:rsidRPr="002E4EF7">
        <w:rPr>
          <w:rFonts w:ascii="Times New Roman" w:eastAsia="Times New Roman" w:hAnsi="Times New Roman" w:cs="Times New Roman"/>
          <w:color w:val="000000"/>
          <w:sz w:val="24"/>
          <w:szCs w:val="24"/>
        </w:rPr>
        <w:lastRenderedPageBreak/>
        <w:t>проводятся занятия или экскурсии (окрестности поселка, близлежащий луг, лес и др.). Для проведения этой работы следует использовать атласы ареалов лекарственных растений, определители, травники и другую научную литературу.  </w:t>
      </w:r>
    </w:p>
    <w:p w:rsidR="00C43D00" w:rsidRPr="002E4EF7" w:rsidRDefault="00C43D00" w:rsidP="00A944EC">
      <w:pPr>
        <w:spacing w:after="0" w:line="360" w:lineRule="atLeast"/>
        <w:ind w:firstLine="540"/>
        <w:jc w:val="both"/>
        <w:rPr>
          <w:rFonts w:ascii="Times New Roman" w:eastAsia="Times New Roman" w:hAnsi="Times New Roman" w:cs="Times New Roman"/>
          <w:color w:val="000000"/>
          <w:sz w:val="24"/>
          <w:szCs w:val="24"/>
        </w:rPr>
      </w:pPr>
    </w:p>
    <w:p w:rsidR="00A944EC" w:rsidRPr="002E4EF7" w:rsidRDefault="00A944EC" w:rsidP="00A944EC">
      <w:pPr>
        <w:pStyle w:val="a4"/>
        <w:rPr>
          <w:rFonts w:ascii="Times New Roman" w:hAnsi="Times New Roman" w:cs="Times New Roman"/>
          <w:color w:val="000000"/>
          <w:sz w:val="24"/>
          <w:szCs w:val="24"/>
          <w:lang w:val="ru-RU"/>
        </w:rPr>
      </w:pPr>
      <w:r w:rsidRPr="002E4EF7">
        <w:rPr>
          <w:rFonts w:ascii="Times New Roman" w:hAnsi="Times New Roman" w:cs="Times New Roman"/>
          <w:b/>
          <w:sz w:val="24"/>
          <w:szCs w:val="24"/>
          <w:lang w:val="ru-RU"/>
        </w:rPr>
        <w:t>Цель программы</w:t>
      </w:r>
      <w:r w:rsidRPr="002E4EF7">
        <w:rPr>
          <w:rFonts w:ascii="Times New Roman" w:hAnsi="Times New Roman" w:cs="Times New Roman"/>
          <w:sz w:val="24"/>
          <w:szCs w:val="24"/>
          <w:lang w:val="ru-RU"/>
        </w:rPr>
        <w:t xml:space="preserve">: </w:t>
      </w:r>
      <w:r w:rsidR="00104FBD" w:rsidRPr="002E4EF7">
        <w:rPr>
          <w:rFonts w:ascii="Times New Roman" w:hAnsi="Times New Roman" w:cs="Times New Roman"/>
          <w:sz w:val="24"/>
          <w:szCs w:val="24"/>
          <w:lang w:val="ru-RU"/>
        </w:rPr>
        <w:t xml:space="preserve">приобретение практических навыков основ использования целебных свойств флоры, развитие умения распознавать растения по внешним признакамс дальнейшим </w:t>
      </w:r>
      <w:r w:rsidR="00A72F22">
        <w:rPr>
          <w:rFonts w:ascii="Times New Roman" w:hAnsi="Times New Roman" w:cs="Times New Roman"/>
          <w:color w:val="000000"/>
          <w:sz w:val="24"/>
          <w:szCs w:val="24"/>
          <w:lang w:val="ru-RU"/>
        </w:rPr>
        <w:t>практическим применением</w:t>
      </w:r>
      <w:r w:rsidRPr="002E4EF7">
        <w:rPr>
          <w:rFonts w:ascii="Times New Roman" w:hAnsi="Times New Roman" w:cs="Times New Roman"/>
          <w:color w:val="000000"/>
          <w:sz w:val="24"/>
          <w:szCs w:val="24"/>
          <w:lang w:val="ru-RU"/>
        </w:rPr>
        <w:t xml:space="preserve"> в различных сферах жизни человека.</w:t>
      </w:r>
    </w:p>
    <w:p w:rsidR="00C43D00" w:rsidRPr="002E4EF7" w:rsidRDefault="00C43D00" w:rsidP="00A944EC">
      <w:pPr>
        <w:pStyle w:val="a4"/>
        <w:rPr>
          <w:rFonts w:ascii="Times New Roman" w:hAnsi="Times New Roman" w:cs="Times New Roman"/>
          <w:color w:val="000000"/>
          <w:sz w:val="24"/>
          <w:szCs w:val="24"/>
          <w:lang w:val="ru-RU"/>
        </w:rPr>
      </w:pPr>
    </w:p>
    <w:p w:rsidR="00A944EC" w:rsidRPr="002E4EF7" w:rsidRDefault="00A944EC" w:rsidP="00A944EC">
      <w:pPr>
        <w:pStyle w:val="a4"/>
        <w:rPr>
          <w:rFonts w:ascii="Times New Roman" w:hAnsi="Times New Roman" w:cs="Times New Roman"/>
          <w:b/>
          <w:color w:val="000000"/>
          <w:sz w:val="24"/>
          <w:szCs w:val="24"/>
          <w:lang w:val="ru-RU"/>
        </w:rPr>
      </w:pPr>
      <w:r w:rsidRPr="002E4EF7">
        <w:rPr>
          <w:rFonts w:ascii="Times New Roman" w:hAnsi="Times New Roman" w:cs="Times New Roman"/>
          <w:b/>
          <w:color w:val="000000"/>
          <w:sz w:val="24"/>
          <w:szCs w:val="24"/>
          <w:lang w:val="ru-RU"/>
        </w:rPr>
        <w:t>Задачи:</w:t>
      </w:r>
    </w:p>
    <w:p w:rsidR="00A944EC" w:rsidRPr="002E4EF7" w:rsidRDefault="00A944EC" w:rsidP="00A944EC">
      <w:pPr>
        <w:pStyle w:val="a5"/>
        <w:shd w:val="clear" w:color="auto" w:fill="FFFFFF"/>
        <w:spacing w:before="0" w:beforeAutospacing="0" w:after="143" w:afterAutospacing="0"/>
        <w:rPr>
          <w:color w:val="000000"/>
        </w:rPr>
      </w:pPr>
      <w:r w:rsidRPr="002E4EF7">
        <w:rPr>
          <w:color w:val="000000"/>
        </w:rPr>
        <w:t>- формирование представлений о растительном мире своего населенного пункта и края ;</w:t>
      </w:r>
    </w:p>
    <w:p w:rsidR="00A944EC" w:rsidRPr="002E4EF7" w:rsidRDefault="00A944EC" w:rsidP="00A944EC">
      <w:pPr>
        <w:pStyle w:val="a5"/>
        <w:shd w:val="clear" w:color="auto" w:fill="FFFFFF"/>
        <w:spacing w:before="0" w:beforeAutospacing="0" w:after="143" w:afterAutospacing="0"/>
        <w:rPr>
          <w:color w:val="000000"/>
        </w:rPr>
      </w:pPr>
      <w:r w:rsidRPr="002E4EF7">
        <w:rPr>
          <w:color w:val="000000"/>
        </w:rPr>
        <w:t>- ознакомление с историей становления фитотерапии как науки;</w:t>
      </w:r>
    </w:p>
    <w:p w:rsidR="00A944EC" w:rsidRPr="002E4EF7" w:rsidRDefault="00A944EC" w:rsidP="00A944EC">
      <w:pPr>
        <w:pStyle w:val="a5"/>
        <w:shd w:val="clear" w:color="auto" w:fill="FFFFFF"/>
        <w:spacing w:before="0" w:beforeAutospacing="0" w:after="143" w:afterAutospacing="0"/>
        <w:rPr>
          <w:color w:val="000000"/>
        </w:rPr>
      </w:pPr>
      <w:r w:rsidRPr="002E4EF7">
        <w:rPr>
          <w:color w:val="000000"/>
        </w:rPr>
        <w:t>- развитие навыков самостоятельной работы, наблюдательности</w:t>
      </w:r>
      <w:r w:rsidR="00FD2593" w:rsidRPr="002E4EF7">
        <w:rPr>
          <w:color w:val="000000"/>
        </w:rPr>
        <w:t xml:space="preserve">, развитие умения сравнивать результаты экспериментов  </w:t>
      </w:r>
      <w:r w:rsidRPr="002E4EF7">
        <w:rPr>
          <w:color w:val="000000"/>
        </w:rPr>
        <w:t>пр</w:t>
      </w:r>
      <w:r w:rsidR="00FD2593" w:rsidRPr="002E4EF7">
        <w:rPr>
          <w:color w:val="000000"/>
        </w:rPr>
        <w:t>и выполнении практических работ,</w:t>
      </w:r>
    </w:p>
    <w:p w:rsidR="00FD2593" w:rsidRPr="002E4EF7" w:rsidRDefault="00FD2593" w:rsidP="00A944EC">
      <w:pPr>
        <w:pStyle w:val="a5"/>
        <w:shd w:val="clear" w:color="auto" w:fill="FFFFFF"/>
        <w:spacing w:before="0" w:beforeAutospacing="0" w:after="143" w:afterAutospacing="0"/>
        <w:rPr>
          <w:color w:val="000000"/>
        </w:rPr>
      </w:pPr>
      <w:r w:rsidRPr="002E4EF7">
        <w:rPr>
          <w:color w:val="000000"/>
        </w:rPr>
        <w:t>- развитие мотивации к самостоятельному поиску  научной информации.</w:t>
      </w:r>
    </w:p>
    <w:p w:rsidR="00104FBD" w:rsidRPr="002E4EF7" w:rsidRDefault="00104FBD" w:rsidP="00A944EC">
      <w:pPr>
        <w:pStyle w:val="a5"/>
        <w:shd w:val="clear" w:color="auto" w:fill="FFFFFF"/>
        <w:spacing w:before="0" w:beforeAutospacing="0" w:after="143" w:afterAutospacing="0"/>
        <w:rPr>
          <w:color w:val="000000"/>
        </w:rPr>
      </w:pPr>
      <w:r w:rsidRPr="002E4EF7">
        <w:rPr>
          <w:color w:val="000000"/>
        </w:rPr>
        <w:t>- формирование навыков экологической культуры</w:t>
      </w:r>
    </w:p>
    <w:p w:rsidR="00104FBD" w:rsidRPr="002E4EF7" w:rsidRDefault="00104FBD" w:rsidP="00A944EC">
      <w:pPr>
        <w:pStyle w:val="a5"/>
        <w:shd w:val="clear" w:color="auto" w:fill="FFFFFF"/>
        <w:spacing w:before="0" w:beforeAutospacing="0" w:after="143" w:afterAutospacing="0"/>
        <w:rPr>
          <w:color w:val="000000"/>
        </w:rPr>
      </w:pPr>
      <w:r w:rsidRPr="002E4EF7">
        <w:rPr>
          <w:color w:val="000000"/>
        </w:rPr>
        <w:t>- формировать умение выдвигать гипотезы, выявлять проблемы, собирать данные( факты, наблюдения, доказательства)</w:t>
      </w:r>
    </w:p>
    <w:p w:rsidR="004A6162" w:rsidRPr="002E4EF7" w:rsidRDefault="004A6162" w:rsidP="00A944EC">
      <w:pPr>
        <w:pStyle w:val="a5"/>
        <w:shd w:val="clear" w:color="auto" w:fill="FFFFFF"/>
        <w:spacing w:before="0" w:beforeAutospacing="0" w:after="143" w:afterAutospacing="0"/>
        <w:rPr>
          <w:b/>
          <w:color w:val="000000"/>
        </w:rPr>
      </w:pPr>
      <w:r w:rsidRPr="002E4EF7">
        <w:rPr>
          <w:b/>
          <w:color w:val="000000"/>
        </w:rPr>
        <w:t>Отличительные особенности программы</w:t>
      </w:r>
    </w:p>
    <w:p w:rsidR="004A6162" w:rsidRPr="002E4EF7" w:rsidRDefault="004A6162" w:rsidP="00A944EC">
      <w:pPr>
        <w:pStyle w:val="a5"/>
        <w:shd w:val="clear" w:color="auto" w:fill="FFFFFF"/>
        <w:spacing w:before="0" w:beforeAutospacing="0" w:after="143" w:afterAutospacing="0"/>
        <w:rPr>
          <w:color w:val="333333"/>
        </w:rPr>
      </w:pPr>
      <w:r w:rsidRPr="002E4EF7">
        <w:rPr>
          <w:color w:val="000000"/>
        </w:rPr>
        <w:t xml:space="preserve"> Данная программа  «Целебная флора Северного Подмосковья» служит стимулом для формирования информационной грамотности современных школьников, формирует навыки экологической культуры</w:t>
      </w:r>
      <w:r w:rsidR="002E4EF7" w:rsidRPr="002E4EF7">
        <w:rPr>
          <w:color w:val="000000"/>
        </w:rPr>
        <w:t>,</w:t>
      </w:r>
      <w:r w:rsidR="00B975B3" w:rsidRPr="002E4EF7">
        <w:rPr>
          <w:color w:val="000000"/>
        </w:rPr>
        <w:t xml:space="preserve"> в связи с изучением состояния растений на территории Северного Подмосковья, а в частности</w:t>
      </w:r>
      <w:r w:rsidR="003D53D3">
        <w:rPr>
          <w:color w:val="000000"/>
        </w:rPr>
        <w:t xml:space="preserve"> в окружении</w:t>
      </w:r>
      <w:r w:rsidR="00B975B3" w:rsidRPr="002E4EF7">
        <w:rPr>
          <w:color w:val="000000"/>
        </w:rPr>
        <w:t xml:space="preserve"> поселка «Загорские дали».  </w:t>
      </w:r>
      <w:r w:rsidR="003D53D3">
        <w:rPr>
          <w:color w:val="000000"/>
        </w:rPr>
        <w:t>Программа нацелена на формирование у кружковцев навыков</w:t>
      </w:r>
      <w:r w:rsidR="00B975B3" w:rsidRPr="002E4EF7">
        <w:rPr>
          <w:color w:val="000000"/>
        </w:rPr>
        <w:t xml:space="preserve"> исследовательской деятельности  и профориентации на специальности</w:t>
      </w:r>
      <w:r w:rsidR="00275407">
        <w:rPr>
          <w:color w:val="000000"/>
        </w:rPr>
        <w:t>, связанные с изучением</w:t>
      </w:r>
      <w:r w:rsidR="00275407">
        <w:rPr>
          <w:color w:val="333333"/>
        </w:rPr>
        <w:t>флоры и сопутствующими направлениями.</w:t>
      </w:r>
    </w:p>
    <w:p w:rsidR="002E4EF7" w:rsidRPr="002E4EF7" w:rsidRDefault="00DE366E" w:rsidP="002E2DB8">
      <w:pPr>
        <w:rPr>
          <w:rFonts w:ascii="Times New Roman" w:hAnsi="Times New Roman" w:cs="Times New Roman"/>
          <w:sz w:val="24"/>
          <w:szCs w:val="24"/>
        </w:rPr>
      </w:pPr>
      <w:r w:rsidRPr="002E4EF7">
        <w:rPr>
          <w:rFonts w:ascii="Times New Roman" w:hAnsi="Times New Roman" w:cs="Times New Roman"/>
          <w:b/>
          <w:sz w:val="24"/>
          <w:szCs w:val="24"/>
        </w:rPr>
        <w:t>Сроки реализации программы</w:t>
      </w:r>
      <w:r w:rsidRPr="002E4EF7">
        <w:rPr>
          <w:rFonts w:ascii="Times New Roman" w:hAnsi="Times New Roman" w:cs="Times New Roman"/>
          <w:sz w:val="24"/>
          <w:szCs w:val="24"/>
        </w:rPr>
        <w:t xml:space="preserve">. </w:t>
      </w:r>
    </w:p>
    <w:p w:rsidR="002E2DB8" w:rsidRPr="002E4EF7" w:rsidRDefault="00DE366E" w:rsidP="002E2DB8">
      <w:pPr>
        <w:rPr>
          <w:rFonts w:ascii="Times New Roman" w:hAnsi="Times New Roman" w:cs="Times New Roman"/>
          <w:sz w:val="24"/>
          <w:szCs w:val="24"/>
        </w:rPr>
      </w:pPr>
      <w:r w:rsidRPr="002E4EF7">
        <w:rPr>
          <w:rFonts w:ascii="Times New Roman" w:hAnsi="Times New Roman" w:cs="Times New Roman"/>
          <w:sz w:val="24"/>
          <w:szCs w:val="24"/>
        </w:rPr>
        <w:t>Программа рассчитана на 1 год обучения</w:t>
      </w:r>
      <w:r w:rsidR="00EA52C1" w:rsidRPr="002E4EF7">
        <w:rPr>
          <w:rFonts w:ascii="Times New Roman" w:hAnsi="Times New Roman" w:cs="Times New Roman"/>
          <w:sz w:val="24"/>
          <w:szCs w:val="24"/>
        </w:rPr>
        <w:t>( 36 часов в год, 1 час в неделю)</w:t>
      </w:r>
      <w:r w:rsidR="00FD2593" w:rsidRPr="002E4EF7">
        <w:rPr>
          <w:rFonts w:ascii="Times New Roman" w:hAnsi="Times New Roman" w:cs="Times New Roman"/>
          <w:sz w:val="24"/>
          <w:szCs w:val="24"/>
        </w:rPr>
        <w:t>, стартовый уровень</w:t>
      </w:r>
      <w:r w:rsidRPr="002E4EF7">
        <w:rPr>
          <w:rFonts w:ascii="Times New Roman" w:hAnsi="Times New Roman" w:cs="Times New Roman"/>
          <w:sz w:val="24"/>
          <w:szCs w:val="24"/>
        </w:rPr>
        <w:t xml:space="preserve">. </w:t>
      </w:r>
      <w:r w:rsidR="00EA52C1" w:rsidRPr="002E4EF7">
        <w:rPr>
          <w:rFonts w:ascii="Times New Roman" w:hAnsi="Times New Roman" w:cs="Times New Roman"/>
          <w:sz w:val="24"/>
          <w:szCs w:val="24"/>
        </w:rPr>
        <w:t>Форма обучения – очная.</w:t>
      </w:r>
    </w:p>
    <w:p w:rsidR="00D96BD9" w:rsidRPr="002E4EF7" w:rsidRDefault="00DF0BDA" w:rsidP="002E2DB8">
      <w:pPr>
        <w:rPr>
          <w:rFonts w:ascii="Times New Roman" w:hAnsi="Times New Roman" w:cs="Times New Roman"/>
          <w:b/>
          <w:sz w:val="24"/>
          <w:szCs w:val="24"/>
        </w:rPr>
      </w:pPr>
      <w:r w:rsidRPr="002E4EF7">
        <w:rPr>
          <w:rFonts w:ascii="Times New Roman" w:hAnsi="Times New Roman" w:cs="Times New Roman"/>
          <w:b/>
          <w:sz w:val="24"/>
          <w:szCs w:val="24"/>
        </w:rPr>
        <w:t>Возрастные особенности</w:t>
      </w:r>
      <w:r w:rsidR="00DE366E" w:rsidRPr="002E4EF7">
        <w:rPr>
          <w:rFonts w:ascii="Times New Roman" w:hAnsi="Times New Roman" w:cs="Times New Roman"/>
          <w:b/>
          <w:sz w:val="24"/>
          <w:szCs w:val="24"/>
        </w:rPr>
        <w:t>.</w:t>
      </w:r>
    </w:p>
    <w:p w:rsidR="00D96BD9" w:rsidRPr="002E4EF7" w:rsidRDefault="00DE366E" w:rsidP="002E2DB8">
      <w:pPr>
        <w:rPr>
          <w:rFonts w:ascii="Times New Roman" w:hAnsi="Times New Roman" w:cs="Times New Roman"/>
          <w:color w:val="000000"/>
          <w:sz w:val="24"/>
          <w:szCs w:val="24"/>
          <w:shd w:val="clear" w:color="auto" w:fill="FFFFFF"/>
        </w:rPr>
      </w:pPr>
      <w:r w:rsidRPr="002E4EF7">
        <w:rPr>
          <w:rFonts w:ascii="Times New Roman" w:hAnsi="Times New Roman" w:cs="Times New Roman"/>
          <w:sz w:val="24"/>
          <w:szCs w:val="24"/>
        </w:rPr>
        <w:t>Прог</w:t>
      </w:r>
      <w:r w:rsidR="0032059D" w:rsidRPr="002E4EF7">
        <w:rPr>
          <w:rFonts w:ascii="Times New Roman" w:hAnsi="Times New Roman" w:cs="Times New Roman"/>
          <w:sz w:val="24"/>
          <w:szCs w:val="24"/>
        </w:rPr>
        <w:t xml:space="preserve">рамма ориентирована на детей </w:t>
      </w:r>
      <w:r w:rsidRPr="002E4EF7">
        <w:rPr>
          <w:rFonts w:ascii="Times New Roman" w:hAnsi="Times New Roman" w:cs="Times New Roman"/>
          <w:sz w:val="24"/>
          <w:szCs w:val="24"/>
        </w:rPr>
        <w:t>11-13 лет</w:t>
      </w:r>
      <w:r w:rsidR="00160958" w:rsidRPr="002E4EF7">
        <w:rPr>
          <w:rFonts w:ascii="Times New Roman" w:hAnsi="Times New Roman" w:cs="Times New Roman"/>
          <w:sz w:val="24"/>
          <w:szCs w:val="24"/>
        </w:rPr>
        <w:t xml:space="preserve">. Условия набора в коллектив: принимаются все желающие, мотивированные </w:t>
      </w:r>
      <w:r w:rsidR="009D57BD" w:rsidRPr="002E4EF7">
        <w:rPr>
          <w:rFonts w:ascii="Times New Roman" w:hAnsi="Times New Roman" w:cs="Times New Roman"/>
          <w:sz w:val="24"/>
          <w:szCs w:val="24"/>
        </w:rPr>
        <w:t xml:space="preserve">на деятельность в данном кружке </w:t>
      </w:r>
      <w:r w:rsidR="00160958" w:rsidRPr="002E4EF7">
        <w:rPr>
          <w:rFonts w:ascii="Times New Roman" w:hAnsi="Times New Roman" w:cs="Times New Roman"/>
          <w:sz w:val="24"/>
          <w:szCs w:val="24"/>
        </w:rPr>
        <w:t>( не имеющие медицинских противопоказаний). Наполняемость кружка составляет 10-15 человек.</w:t>
      </w:r>
    </w:p>
    <w:p w:rsidR="00D96BD9" w:rsidRPr="002E4EF7" w:rsidRDefault="00D96BD9" w:rsidP="002E2DB8">
      <w:pPr>
        <w:rPr>
          <w:rFonts w:ascii="Times New Roman" w:hAnsi="Times New Roman" w:cs="Times New Roman"/>
          <w:b/>
          <w:sz w:val="24"/>
          <w:szCs w:val="24"/>
        </w:rPr>
      </w:pPr>
      <w:r w:rsidRPr="002E4EF7">
        <w:rPr>
          <w:rFonts w:ascii="Times New Roman" w:hAnsi="Times New Roman" w:cs="Times New Roman"/>
          <w:b/>
          <w:sz w:val="24"/>
          <w:szCs w:val="24"/>
        </w:rPr>
        <w:t>Приемы и методы организации</w:t>
      </w:r>
      <w:r w:rsidR="00A57762" w:rsidRPr="002E4EF7">
        <w:rPr>
          <w:rFonts w:ascii="Times New Roman" w:hAnsi="Times New Roman" w:cs="Times New Roman"/>
          <w:b/>
          <w:sz w:val="24"/>
          <w:szCs w:val="24"/>
        </w:rPr>
        <w:t xml:space="preserve"> деятельности</w:t>
      </w:r>
      <w:r w:rsidRPr="002E4EF7">
        <w:rPr>
          <w:rFonts w:ascii="Times New Roman" w:hAnsi="Times New Roman" w:cs="Times New Roman"/>
          <w:b/>
          <w:sz w:val="24"/>
          <w:szCs w:val="24"/>
        </w:rPr>
        <w:t xml:space="preserve">, применяемые в ходе реализации программы. </w:t>
      </w:r>
    </w:p>
    <w:p w:rsidR="00C52FEB" w:rsidRPr="002E4EF7" w:rsidRDefault="009D57BD" w:rsidP="002E2DB8">
      <w:pPr>
        <w:rPr>
          <w:rFonts w:ascii="Times New Roman" w:hAnsi="Times New Roman" w:cs="Times New Roman"/>
          <w:sz w:val="24"/>
          <w:szCs w:val="24"/>
        </w:rPr>
      </w:pPr>
      <w:r w:rsidRPr="002E4EF7">
        <w:rPr>
          <w:rFonts w:ascii="Times New Roman" w:hAnsi="Times New Roman" w:cs="Times New Roman"/>
          <w:sz w:val="24"/>
          <w:szCs w:val="24"/>
        </w:rPr>
        <w:t>Личностные-</w:t>
      </w:r>
      <w:r w:rsidR="00C52FEB" w:rsidRPr="002E4EF7">
        <w:rPr>
          <w:rFonts w:ascii="Times New Roman" w:hAnsi="Times New Roman" w:cs="Times New Roman"/>
          <w:sz w:val="24"/>
          <w:szCs w:val="24"/>
        </w:rPr>
        <w:t xml:space="preserve"> развитие и становление сознательного отношения  к окружающей природе родного края, </w:t>
      </w:r>
      <w:r w:rsidRPr="002E4EF7">
        <w:rPr>
          <w:rFonts w:ascii="Times New Roman" w:hAnsi="Times New Roman" w:cs="Times New Roman"/>
          <w:sz w:val="24"/>
          <w:szCs w:val="24"/>
        </w:rPr>
        <w:t>овладение  экологической культурой</w:t>
      </w:r>
      <w:r w:rsidR="00EA52C1" w:rsidRPr="002E4EF7">
        <w:rPr>
          <w:rFonts w:ascii="Times New Roman" w:hAnsi="Times New Roman" w:cs="Times New Roman"/>
          <w:sz w:val="24"/>
          <w:szCs w:val="24"/>
        </w:rPr>
        <w:t>.</w:t>
      </w:r>
    </w:p>
    <w:p w:rsidR="00C52FEB" w:rsidRPr="002E4EF7" w:rsidRDefault="009D57BD" w:rsidP="002E2DB8">
      <w:pPr>
        <w:rPr>
          <w:rFonts w:ascii="Times New Roman" w:hAnsi="Times New Roman" w:cs="Times New Roman"/>
          <w:sz w:val="24"/>
          <w:szCs w:val="24"/>
        </w:rPr>
      </w:pPr>
      <w:r w:rsidRPr="002E4EF7">
        <w:rPr>
          <w:rFonts w:ascii="Times New Roman" w:hAnsi="Times New Roman" w:cs="Times New Roman"/>
          <w:sz w:val="24"/>
          <w:szCs w:val="24"/>
        </w:rPr>
        <w:t>Метапредметные -</w:t>
      </w:r>
      <w:r w:rsidR="00C52FEB" w:rsidRPr="002E4EF7">
        <w:rPr>
          <w:rFonts w:ascii="Times New Roman" w:hAnsi="Times New Roman" w:cs="Times New Roman"/>
          <w:sz w:val="24"/>
          <w:szCs w:val="24"/>
        </w:rPr>
        <w:t xml:space="preserve">   развитие </w:t>
      </w:r>
      <w:r w:rsidR="00FD2593" w:rsidRPr="002E4EF7">
        <w:rPr>
          <w:rFonts w:ascii="Times New Roman" w:hAnsi="Times New Roman" w:cs="Times New Roman"/>
          <w:sz w:val="24"/>
          <w:szCs w:val="24"/>
        </w:rPr>
        <w:t xml:space="preserve"> мотивации к самостоятельному открытию нового ,  получению знаний и  применению</w:t>
      </w:r>
      <w:r w:rsidR="00C52FEB" w:rsidRPr="002E4EF7">
        <w:rPr>
          <w:rFonts w:ascii="Times New Roman" w:hAnsi="Times New Roman" w:cs="Times New Roman"/>
          <w:sz w:val="24"/>
          <w:szCs w:val="24"/>
        </w:rPr>
        <w:t xml:space="preserve"> их на практике, системности и целостности, связи обучения с жизнью, с практикой.</w:t>
      </w:r>
    </w:p>
    <w:p w:rsidR="00EA52C1" w:rsidRPr="002E4EF7" w:rsidRDefault="009D57BD" w:rsidP="002E2DB8">
      <w:pPr>
        <w:rPr>
          <w:rFonts w:ascii="Times New Roman" w:hAnsi="Times New Roman" w:cs="Times New Roman"/>
          <w:sz w:val="24"/>
          <w:szCs w:val="24"/>
        </w:rPr>
      </w:pPr>
      <w:r w:rsidRPr="002E4EF7">
        <w:rPr>
          <w:rFonts w:ascii="Times New Roman" w:hAnsi="Times New Roman" w:cs="Times New Roman"/>
          <w:sz w:val="24"/>
          <w:szCs w:val="24"/>
        </w:rPr>
        <w:lastRenderedPageBreak/>
        <w:t>Образовательные – развитие  познавательного интереса к миру растений</w:t>
      </w:r>
      <w:r w:rsidR="00EA52C1" w:rsidRPr="002E4EF7">
        <w:rPr>
          <w:rFonts w:ascii="Times New Roman" w:hAnsi="Times New Roman" w:cs="Times New Roman"/>
          <w:sz w:val="24"/>
          <w:szCs w:val="24"/>
        </w:rPr>
        <w:t>, приобретение знаний, умений и навыков по сбору и применению лекарственных растений.</w:t>
      </w:r>
    </w:p>
    <w:p w:rsidR="00C52FEB" w:rsidRPr="002E4EF7" w:rsidRDefault="00C52FEB" w:rsidP="002E2DB8">
      <w:pPr>
        <w:rPr>
          <w:rFonts w:ascii="Times New Roman" w:hAnsi="Times New Roman" w:cs="Times New Roman"/>
          <w:sz w:val="24"/>
          <w:szCs w:val="24"/>
        </w:rPr>
      </w:pPr>
      <w:r w:rsidRPr="002E4EF7">
        <w:rPr>
          <w:rFonts w:ascii="Times New Roman" w:hAnsi="Times New Roman" w:cs="Times New Roman"/>
          <w:sz w:val="24"/>
          <w:szCs w:val="24"/>
        </w:rPr>
        <w:t xml:space="preserve">Словесные методы: рассказ, объяснение, </w:t>
      </w:r>
      <w:r w:rsidR="00F623E5">
        <w:rPr>
          <w:rFonts w:ascii="Times New Roman" w:hAnsi="Times New Roman" w:cs="Times New Roman"/>
          <w:sz w:val="24"/>
          <w:szCs w:val="24"/>
        </w:rPr>
        <w:t>выступление, обсуждение.</w:t>
      </w:r>
    </w:p>
    <w:p w:rsidR="00C52FEB" w:rsidRPr="002E4EF7" w:rsidRDefault="00C52FEB" w:rsidP="002E2DB8">
      <w:pPr>
        <w:rPr>
          <w:rFonts w:ascii="Times New Roman" w:hAnsi="Times New Roman" w:cs="Times New Roman"/>
          <w:sz w:val="24"/>
          <w:szCs w:val="24"/>
        </w:rPr>
      </w:pPr>
      <w:r w:rsidRPr="002E4EF7">
        <w:rPr>
          <w:rFonts w:ascii="Times New Roman" w:hAnsi="Times New Roman" w:cs="Times New Roman"/>
          <w:sz w:val="24"/>
          <w:szCs w:val="24"/>
        </w:rPr>
        <w:t>Наглядные методы: метод иллюстраций ( показ картин, зарисовки на доске); ТСО: применение компьютера, DVD  и др</w:t>
      </w:r>
      <w:r w:rsidR="00F623E5">
        <w:rPr>
          <w:rFonts w:ascii="Times New Roman" w:hAnsi="Times New Roman" w:cs="Times New Roman"/>
          <w:sz w:val="24"/>
          <w:szCs w:val="24"/>
        </w:rPr>
        <w:t xml:space="preserve">. </w:t>
      </w:r>
      <w:r w:rsidRPr="002E4EF7">
        <w:rPr>
          <w:rFonts w:ascii="Times New Roman" w:hAnsi="Times New Roman" w:cs="Times New Roman"/>
          <w:sz w:val="24"/>
          <w:szCs w:val="24"/>
        </w:rPr>
        <w:t>Средства наглядности ( гербарии,</w:t>
      </w:r>
      <w:r w:rsidR="002D2356" w:rsidRPr="002E4EF7">
        <w:rPr>
          <w:rFonts w:ascii="Times New Roman" w:hAnsi="Times New Roman" w:cs="Times New Roman"/>
          <w:sz w:val="24"/>
          <w:szCs w:val="24"/>
        </w:rPr>
        <w:t xml:space="preserve"> плакаты, книги</w:t>
      </w:r>
      <w:r w:rsidR="003B54BF">
        <w:rPr>
          <w:rFonts w:ascii="Times New Roman" w:hAnsi="Times New Roman" w:cs="Times New Roman"/>
          <w:sz w:val="24"/>
          <w:szCs w:val="24"/>
        </w:rPr>
        <w:t>, буклеты</w:t>
      </w:r>
      <w:r w:rsidR="002D2356" w:rsidRPr="002E4EF7">
        <w:rPr>
          <w:rFonts w:ascii="Times New Roman" w:hAnsi="Times New Roman" w:cs="Times New Roman"/>
          <w:sz w:val="24"/>
          <w:szCs w:val="24"/>
        </w:rPr>
        <w:t xml:space="preserve">) </w:t>
      </w:r>
    </w:p>
    <w:p w:rsidR="002D2356" w:rsidRPr="002E4EF7" w:rsidRDefault="002D2356" w:rsidP="002E2DB8">
      <w:pPr>
        <w:rPr>
          <w:rFonts w:ascii="Times New Roman" w:hAnsi="Times New Roman" w:cs="Times New Roman"/>
          <w:sz w:val="24"/>
          <w:szCs w:val="24"/>
        </w:rPr>
      </w:pPr>
      <w:r w:rsidRPr="002E4EF7">
        <w:rPr>
          <w:rFonts w:ascii="Times New Roman" w:hAnsi="Times New Roman" w:cs="Times New Roman"/>
          <w:sz w:val="24"/>
          <w:szCs w:val="24"/>
        </w:rPr>
        <w:t>Поиско</w:t>
      </w:r>
      <w:r w:rsidR="00686B4F">
        <w:rPr>
          <w:rFonts w:ascii="Times New Roman" w:hAnsi="Times New Roman" w:cs="Times New Roman"/>
          <w:sz w:val="24"/>
          <w:szCs w:val="24"/>
        </w:rPr>
        <w:t>во</w:t>
      </w:r>
      <w:r w:rsidRPr="002E4EF7">
        <w:rPr>
          <w:rFonts w:ascii="Times New Roman" w:hAnsi="Times New Roman" w:cs="Times New Roman"/>
          <w:sz w:val="24"/>
          <w:szCs w:val="24"/>
        </w:rPr>
        <w:t>-исследовательский метод: самостоятельная работа воспитанников с выполнением различных заданий на экскурсиях, на занятиях.</w:t>
      </w:r>
    </w:p>
    <w:p w:rsidR="002D2356" w:rsidRPr="002E4EF7" w:rsidRDefault="002D2356" w:rsidP="002E2DB8">
      <w:pPr>
        <w:rPr>
          <w:rFonts w:ascii="Times New Roman" w:hAnsi="Times New Roman" w:cs="Times New Roman"/>
          <w:sz w:val="24"/>
          <w:szCs w:val="24"/>
        </w:rPr>
      </w:pPr>
      <w:r w:rsidRPr="002E4EF7">
        <w:rPr>
          <w:rFonts w:ascii="Times New Roman" w:hAnsi="Times New Roman" w:cs="Times New Roman"/>
          <w:sz w:val="24"/>
          <w:szCs w:val="24"/>
        </w:rPr>
        <w:t>Практические методы:  сбор лекарственного сырья,  сушка, хранение и применение.</w:t>
      </w:r>
    </w:p>
    <w:p w:rsidR="002D2356" w:rsidRPr="002E4EF7" w:rsidRDefault="002D2356" w:rsidP="002E2DB8">
      <w:pPr>
        <w:rPr>
          <w:rFonts w:ascii="Times New Roman" w:hAnsi="Times New Roman" w:cs="Times New Roman"/>
          <w:sz w:val="24"/>
          <w:szCs w:val="24"/>
        </w:rPr>
      </w:pPr>
      <w:r w:rsidRPr="002E4EF7">
        <w:rPr>
          <w:rFonts w:ascii="Times New Roman" w:hAnsi="Times New Roman" w:cs="Times New Roman"/>
          <w:sz w:val="24"/>
          <w:szCs w:val="24"/>
        </w:rPr>
        <w:t>Метод самореализации:   через участие в выставках рисунков, статьи в школьной электронной газете, представление накопленных знаний младшим школьникам.</w:t>
      </w:r>
    </w:p>
    <w:p w:rsidR="002D2356" w:rsidRPr="002E4EF7" w:rsidRDefault="002D2356" w:rsidP="002E2DB8">
      <w:pPr>
        <w:rPr>
          <w:rFonts w:ascii="Times New Roman" w:hAnsi="Times New Roman" w:cs="Times New Roman"/>
          <w:sz w:val="24"/>
          <w:szCs w:val="24"/>
        </w:rPr>
      </w:pPr>
      <w:r w:rsidRPr="002E4EF7">
        <w:rPr>
          <w:rFonts w:ascii="Times New Roman" w:hAnsi="Times New Roman" w:cs="Times New Roman"/>
          <w:sz w:val="24"/>
          <w:szCs w:val="24"/>
        </w:rPr>
        <w:t>Метод контроля:  контроль качества усвоения программы,  участие  в конференциях, качество оформления и представления накопленных знаний .</w:t>
      </w:r>
    </w:p>
    <w:p w:rsidR="002D2356" w:rsidRPr="002E4EF7" w:rsidRDefault="002D2356" w:rsidP="002E2DB8">
      <w:pPr>
        <w:rPr>
          <w:rFonts w:ascii="Times New Roman" w:hAnsi="Times New Roman" w:cs="Times New Roman"/>
          <w:sz w:val="24"/>
          <w:szCs w:val="24"/>
        </w:rPr>
      </w:pPr>
      <w:r w:rsidRPr="002E4EF7">
        <w:rPr>
          <w:rFonts w:ascii="Times New Roman" w:hAnsi="Times New Roman" w:cs="Times New Roman"/>
          <w:sz w:val="24"/>
          <w:szCs w:val="24"/>
        </w:rPr>
        <w:t xml:space="preserve">   Средствами эффективного усвоения программы являются</w:t>
      </w:r>
      <w:r w:rsidR="003B54BF">
        <w:rPr>
          <w:rFonts w:ascii="Times New Roman" w:hAnsi="Times New Roman" w:cs="Times New Roman"/>
          <w:sz w:val="24"/>
          <w:szCs w:val="24"/>
        </w:rPr>
        <w:t xml:space="preserve"> проекты</w:t>
      </w:r>
      <w:r w:rsidRPr="002E4EF7">
        <w:rPr>
          <w:rFonts w:ascii="Times New Roman" w:hAnsi="Times New Roman" w:cs="Times New Roman"/>
          <w:sz w:val="24"/>
          <w:szCs w:val="24"/>
        </w:rPr>
        <w:t>,</w:t>
      </w:r>
      <w:r w:rsidR="003B54BF">
        <w:rPr>
          <w:rFonts w:ascii="Times New Roman" w:hAnsi="Times New Roman" w:cs="Times New Roman"/>
          <w:sz w:val="24"/>
          <w:szCs w:val="24"/>
        </w:rPr>
        <w:t xml:space="preserve"> исследовательские презентации, </w:t>
      </w:r>
      <w:r w:rsidRPr="002E4EF7">
        <w:rPr>
          <w:rFonts w:ascii="Times New Roman" w:hAnsi="Times New Roman" w:cs="Times New Roman"/>
          <w:sz w:val="24"/>
          <w:szCs w:val="24"/>
        </w:rPr>
        <w:t xml:space="preserve"> практические работы,  создание книги лекарственных растений нашей местности, экскурсии и прогулки в природу, знакомство с определителями лекарственных растений, составление гербария, памяток использования лекарственных растений.</w:t>
      </w:r>
    </w:p>
    <w:p w:rsidR="007F46B9" w:rsidRPr="002E4EF7" w:rsidRDefault="007F46B9" w:rsidP="007F46B9">
      <w:pPr>
        <w:spacing w:after="0" w:line="240" w:lineRule="auto"/>
        <w:jc w:val="center"/>
        <w:rPr>
          <w:rFonts w:ascii="Times New Roman" w:eastAsia="Times New Roman" w:hAnsi="Times New Roman" w:cs="Times New Roman"/>
          <w:b/>
          <w:sz w:val="24"/>
          <w:szCs w:val="24"/>
        </w:rPr>
      </w:pPr>
      <w:r w:rsidRPr="002E4EF7">
        <w:rPr>
          <w:rFonts w:ascii="Times New Roman" w:eastAsia="Times New Roman" w:hAnsi="Times New Roman" w:cs="Times New Roman"/>
          <w:b/>
          <w:sz w:val="24"/>
          <w:szCs w:val="24"/>
        </w:rPr>
        <w:t>Формы организации занятий</w:t>
      </w:r>
      <w:r w:rsidR="00AF49FB" w:rsidRPr="002E4EF7">
        <w:rPr>
          <w:rFonts w:ascii="Times New Roman" w:eastAsia="Times New Roman" w:hAnsi="Times New Roman" w:cs="Times New Roman"/>
          <w:b/>
          <w:sz w:val="24"/>
          <w:szCs w:val="24"/>
        </w:rPr>
        <w:t>.</w:t>
      </w:r>
    </w:p>
    <w:p w:rsidR="007F46B9" w:rsidRPr="002E4EF7" w:rsidRDefault="007F46B9" w:rsidP="007F46B9">
      <w:pPr>
        <w:spacing w:after="0" w:line="240" w:lineRule="auto"/>
        <w:jc w:val="center"/>
        <w:rPr>
          <w:rFonts w:ascii="Times New Roman" w:eastAsia="Times New Roman" w:hAnsi="Times New Roman" w:cs="Times New Roman"/>
          <w:b/>
          <w:i/>
          <w:sz w:val="24"/>
          <w:szCs w:val="24"/>
        </w:rPr>
      </w:pPr>
    </w:p>
    <w:p w:rsidR="007F46B9" w:rsidRPr="002E4EF7" w:rsidRDefault="007F46B9" w:rsidP="007F46B9">
      <w:pPr>
        <w:spacing w:after="0" w:line="240" w:lineRule="auto"/>
        <w:jc w:val="both"/>
        <w:rPr>
          <w:rFonts w:ascii="Times New Roman" w:eastAsia="Times New Roman" w:hAnsi="Times New Roman" w:cs="Times New Roman"/>
          <w:sz w:val="24"/>
          <w:szCs w:val="24"/>
        </w:rPr>
      </w:pPr>
      <w:r w:rsidRPr="002E4EF7">
        <w:rPr>
          <w:rFonts w:ascii="Times New Roman" w:eastAsia="Times New Roman" w:hAnsi="Times New Roman" w:cs="Times New Roman"/>
          <w:sz w:val="24"/>
          <w:szCs w:val="24"/>
        </w:rPr>
        <w:t xml:space="preserve"> Программа совмещает в себе различные формы организации занятий :</w:t>
      </w:r>
    </w:p>
    <w:p w:rsidR="007F46B9" w:rsidRPr="002E4EF7" w:rsidRDefault="007F46B9" w:rsidP="007F46B9">
      <w:pPr>
        <w:spacing w:after="0" w:line="240" w:lineRule="auto"/>
        <w:jc w:val="both"/>
        <w:rPr>
          <w:rFonts w:ascii="Times New Roman" w:eastAsia="Times New Roman" w:hAnsi="Times New Roman" w:cs="Times New Roman"/>
          <w:sz w:val="24"/>
          <w:szCs w:val="24"/>
        </w:rPr>
      </w:pPr>
      <w:r w:rsidRPr="002E4EF7">
        <w:rPr>
          <w:rFonts w:ascii="Times New Roman" w:eastAsia="Times New Roman" w:hAnsi="Times New Roman" w:cs="Times New Roman"/>
          <w:i/>
          <w:sz w:val="24"/>
          <w:szCs w:val="24"/>
        </w:rPr>
        <w:t>коммуникативная</w:t>
      </w:r>
      <w:r w:rsidRPr="002E4EF7">
        <w:rPr>
          <w:rFonts w:ascii="Times New Roman" w:eastAsia="Times New Roman" w:hAnsi="Times New Roman" w:cs="Times New Roman"/>
          <w:sz w:val="24"/>
          <w:szCs w:val="24"/>
        </w:rPr>
        <w:t xml:space="preserve"> – беседы, устные сообщения об истории возникновения народных рецептов, сбор информации, ситуативные разговоры;</w:t>
      </w:r>
      <w:r w:rsidR="00AF49FB" w:rsidRPr="002E4EF7">
        <w:rPr>
          <w:rFonts w:ascii="Times New Roman" w:eastAsia="Times New Roman" w:hAnsi="Times New Roman" w:cs="Times New Roman"/>
          <w:sz w:val="24"/>
          <w:szCs w:val="24"/>
        </w:rPr>
        <w:t xml:space="preserve"> работа в группах.</w:t>
      </w:r>
    </w:p>
    <w:p w:rsidR="007F46B9" w:rsidRPr="002E4EF7" w:rsidRDefault="007F46B9" w:rsidP="007F46B9">
      <w:pPr>
        <w:spacing w:after="0" w:line="240" w:lineRule="auto"/>
        <w:jc w:val="both"/>
        <w:rPr>
          <w:rFonts w:ascii="Times New Roman" w:eastAsia="Times New Roman" w:hAnsi="Times New Roman" w:cs="Times New Roman"/>
          <w:sz w:val="24"/>
          <w:szCs w:val="24"/>
        </w:rPr>
      </w:pPr>
      <w:r w:rsidRPr="002E4EF7">
        <w:rPr>
          <w:rFonts w:ascii="Times New Roman" w:eastAsia="Times New Roman" w:hAnsi="Times New Roman" w:cs="Times New Roman"/>
          <w:i/>
          <w:sz w:val="24"/>
          <w:szCs w:val="24"/>
        </w:rPr>
        <w:t>продуктивная</w:t>
      </w:r>
      <w:r w:rsidRPr="002E4EF7">
        <w:rPr>
          <w:rFonts w:ascii="Times New Roman" w:eastAsia="Times New Roman" w:hAnsi="Times New Roman" w:cs="Times New Roman"/>
          <w:sz w:val="24"/>
          <w:szCs w:val="24"/>
        </w:rPr>
        <w:t xml:space="preserve"> – выращивание растений и уход за ними;</w:t>
      </w:r>
    </w:p>
    <w:p w:rsidR="007F46B9" w:rsidRPr="002E4EF7" w:rsidRDefault="007F46B9" w:rsidP="007F46B9">
      <w:pPr>
        <w:spacing w:after="0" w:line="240" w:lineRule="auto"/>
        <w:jc w:val="both"/>
        <w:rPr>
          <w:rFonts w:ascii="Times New Roman" w:eastAsia="Times New Roman" w:hAnsi="Times New Roman" w:cs="Times New Roman"/>
          <w:sz w:val="24"/>
          <w:szCs w:val="24"/>
        </w:rPr>
      </w:pPr>
      <w:r w:rsidRPr="002E4EF7">
        <w:rPr>
          <w:rFonts w:ascii="Times New Roman" w:eastAsia="Times New Roman" w:hAnsi="Times New Roman" w:cs="Times New Roman"/>
          <w:i/>
          <w:sz w:val="24"/>
          <w:szCs w:val="24"/>
        </w:rPr>
        <w:t>познавательно-исследовательская</w:t>
      </w:r>
      <w:r w:rsidRPr="002E4EF7">
        <w:rPr>
          <w:rFonts w:ascii="Times New Roman" w:eastAsia="Times New Roman" w:hAnsi="Times New Roman" w:cs="Times New Roman"/>
          <w:sz w:val="24"/>
          <w:szCs w:val="24"/>
        </w:rPr>
        <w:t xml:space="preserve"> – наблюдения, экскурсии, решение проблемных ситуаций, опыты, экспериментирование, познавательно-исследовательские проекты.</w:t>
      </w:r>
    </w:p>
    <w:p w:rsidR="007F46B9" w:rsidRPr="002E4EF7" w:rsidRDefault="007F46B9" w:rsidP="007F46B9">
      <w:pPr>
        <w:spacing w:after="0" w:line="240" w:lineRule="auto"/>
        <w:jc w:val="both"/>
        <w:rPr>
          <w:rFonts w:ascii="Times New Roman" w:eastAsia="Times New Roman" w:hAnsi="Times New Roman" w:cs="Times New Roman"/>
          <w:sz w:val="24"/>
          <w:szCs w:val="24"/>
        </w:rPr>
      </w:pPr>
      <w:r w:rsidRPr="002E4EF7">
        <w:rPr>
          <w:rFonts w:ascii="Times New Roman" w:eastAsia="Times New Roman" w:hAnsi="Times New Roman" w:cs="Times New Roman"/>
          <w:sz w:val="24"/>
          <w:szCs w:val="24"/>
        </w:rPr>
        <w:t xml:space="preserve">      Каждое занятие по темам программы, как правило, включает теоретическую часть и практическое выполнение задания. Основная часть деятельности отводится практическим занятиям. </w:t>
      </w:r>
    </w:p>
    <w:p w:rsidR="007F46B9" w:rsidRPr="002E4EF7" w:rsidRDefault="007F46B9" w:rsidP="00AF49FB">
      <w:pPr>
        <w:pStyle w:val="ParagraphStyle"/>
        <w:spacing w:line="252" w:lineRule="auto"/>
        <w:jc w:val="both"/>
        <w:rPr>
          <w:rFonts w:ascii="Times New Roman" w:hAnsi="Times New Roman" w:cs="Times New Roman"/>
        </w:rPr>
      </w:pPr>
      <w:r w:rsidRPr="002E4EF7">
        <w:rPr>
          <w:rFonts w:ascii="Times New Roman" w:hAnsi="Times New Roman" w:cs="Times New Roman"/>
        </w:rPr>
        <w:t xml:space="preserve">Каждое занятие данной программы носит развивающий характер и сопровождается иллюстративным материалом: фотографиями, таблицами, опытами. В занятия включены мини-исследования, интересные сведения из жизни растений, ребусы, головоломки. Они носят интегрированный (интеграция с окружающим миром, технологией, </w:t>
      </w:r>
      <w:r w:rsidR="008308F2" w:rsidRPr="002E4EF7">
        <w:rPr>
          <w:rFonts w:ascii="Times New Roman" w:hAnsi="Times New Roman" w:cs="Times New Roman"/>
        </w:rPr>
        <w:t xml:space="preserve">поисковой  </w:t>
      </w:r>
      <w:r w:rsidRPr="002E4EF7">
        <w:rPr>
          <w:rFonts w:ascii="Times New Roman" w:hAnsi="Times New Roman" w:cs="Times New Roman"/>
        </w:rPr>
        <w:t xml:space="preserve"> деятельностью)</w:t>
      </w:r>
      <w:r w:rsidR="008308F2" w:rsidRPr="002E4EF7">
        <w:rPr>
          <w:rFonts w:ascii="Times New Roman" w:hAnsi="Times New Roman" w:cs="Times New Roman"/>
        </w:rPr>
        <w:t>.</w:t>
      </w:r>
    </w:p>
    <w:p w:rsidR="007F46B9" w:rsidRPr="002E4EF7" w:rsidRDefault="007F46B9" w:rsidP="007F46B9">
      <w:pPr>
        <w:pStyle w:val="ParagraphStyle"/>
        <w:spacing w:line="252" w:lineRule="auto"/>
        <w:jc w:val="both"/>
        <w:rPr>
          <w:rFonts w:ascii="Times New Roman" w:hAnsi="Times New Roman" w:cs="Times New Roman"/>
        </w:rPr>
      </w:pPr>
    </w:p>
    <w:p w:rsidR="002D2356" w:rsidRPr="002E4EF7" w:rsidRDefault="00EA52C1" w:rsidP="002E2DB8">
      <w:pPr>
        <w:rPr>
          <w:rFonts w:ascii="Times New Roman" w:hAnsi="Times New Roman" w:cs="Times New Roman"/>
          <w:b/>
          <w:sz w:val="24"/>
          <w:szCs w:val="24"/>
        </w:rPr>
      </w:pPr>
      <w:r w:rsidRPr="002E4EF7">
        <w:rPr>
          <w:rFonts w:ascii="Times New Roman" w:hAnsi="Times New Roman" w:cs="Times New Roman"/>
          <w:b/>
          <w:sz w:val="24"/>
          <w:szCs w:val="24"/>
        </w:rPr>
        <w:t>Планируемы</w:t>
      </w:r>
      <w:r w:rsidR="007F46B9" w:rsidRPr="002E4EF7">
        <w:rPr>
          <w:rFonts w:ascii="Times New Roman" w:hAnsi="Times New Roman" w:cs="Times New Roman"/>
          <w:b/>
          <w:sz w:val="24"/>
          <w:szCs w:val="24"/>
        </w:rPr>
        <w:t>е результаты.</w:t>
      </w:r>
    </w:p>
    <w:p w:rsidR="007F46B9" w:rsidRPr="002E4EF7" w:rsidRDefault="007F46B9" w:rsidP="007F46B9">
      <w:pPr>
        <w:pStyle w:val="a4"/>
        <w:rPr>
          <w:rFonts w:ascii="Times New Roman" w:hAnsi="Times New Roman" w:cs="Times New Roman"/>
          <w:i/>
          <w:iCs/>
          <w:sz w:val="24"/>
          <w:szCs w:val="24"/>
          <w:lang w:val="ru-RU"/>
        </w:rPr>
      </w:pPr>
      <w:r w:rsidRPr="002E4EF7">
        <w:rPr>
          <w:rFonts w:ascii="Times New Roman" w:hAnsi="Times New Roman" w:cs="Times New Roman"/>
          <w:sz w:val="24"/>
          <w:szCs w:val="24"/>
          <w:lang w:val="ru-RU"/>
        </w:rPr>
        <w:t>В результате изучения программы «Целебная флора Северного Подмосковья»:</w:t>
      </w:r>
    </w:p>
    <w:p w:rsidR="007F46B9" w:rsidRPr="002E4EF7" w:rsidRDefault="007F46B9" w:rsidP="007F46B9">
      <w:pPr>
        <w:pStyle w:val="a4"/>
        <w:rPr>
          <w:rFonts w:ascii="Times New Roman" w:hAnsi="Times New Roman" w:cs="Times New Roman"/>
          <w:b/>
          <w:iCs/>
          <w:sz w:val="24"/>
          <w:szCs w:val="24"/>
          <w:lang w:val="ru-RU"/>
        </w:rPr>
      </w:pPr>
      <w:r w:rsidRPr="002E4EF7">
        <w:rPr>
          <w:rFonts w:ascii="Times New Roman" w:hAnsi="Times New Roman" w:cs="Times New Roman"/>
          <w:b/>
          <w:iCs/>
          <w:sz w:val="24"/>
          <w:szCs w:val="24"/>
          <w:lang w:val="ru-RU"/>
        </w:rPr>
        <w:t xml:space="preserve">Обучающиеся </w:t>
      </w:r>
      <w:r w:rsidR="004F64B6" w:rsidRPr="002E4EF7">
        <w:rPr>
          <w:rFonts w:ascii="Times New Roman" w:hAnsi="Times New Roman" w:cs="Times New Roman"/>
          <w:b/>
          <w:iCs/>
          <w:sz w:val="24"/>
          <w:szCs w:val="24"/>
          <w:lang w:val="ru-RU"/>
        </w:rPr>
        <w:t>должны знать</w:t>
      </w:r>
      <w:r w:rsidRPr="002E4EF7">
        <w:rPr>
          <w:rFonts w:ascii="Times New Roman" w:hAnsi="Times New Roman" w:cs="Times New Roman"/>
          <w:b/>
          <w:iCs/>
          <w:sz w:val="24"/>
          <w:szCs w:val="24"/>
          <w:lang w:val="ru-RU"/>
        </w:rPr>
        <w:t>:</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noProof/>
          <w:sz w:val="24"/>
          <w:szCs w:val="24"/>
          <w:lang w:val="ru-RU"/>
        </w:rPr>
        <w:t>-</w:t>
      </w:r>
      <w:r w:rsidR="004F64B6" w:rsidRPr="002E4EF7">
        <w:rPr>
          <w:rFonts w:ascii="Times New Roman" w:hAnsi="Times New Roman" w:cs="Times New Roman"/>
          <w:sz w:val="24"/>
          <w:szCs w:val="24"/>
          <w:lang w:val="ru-RU"/>
        </w:rPr>
        <w:t xml:space="preserve">Особенности </w:t>
      </w:r>
      <w:r w:rsidR="0014355D" w:rsidRPr="002E4EF7">
        <w:rPr>
          <w:rFonts w:ascii="Times New Roman" w:hAnsi="Times New Roman" w:cs="Times New Roman"/>
          <w:sz w:val="24"/>
          <w:szCs w:val="24"/>
          <w:lang w:val="ru-RU"/>
        </w:rPr>
        <w:t xml:space="preserve">произрастания </w:t>
      </w:r>
      <w:r w:rsidR="004F64B6" w:rsidRPr="002E4EF7">
        <w:rPr>
          <w:rFonts w:ascii="Times New Roman" w:hAnsi="Times New Roman" w:cs="Times New Roman"/>
          <w:sz w:val="24"/>
          <w:szCs w:val="24"/>
          <w:lang w:val="ru-RU"/>
        </w:rPr>
        <w:t xml:space="preserve"> изученных  растений</w:t>
      </w:r>
      <w:r w:rsidRPr="002E4EF7">
        <w:rPr>
          <w:rFonts w:ascii="Times New Roman" w:hAnsi="Times New Roman" w:cs="Times New Roman"/>
          <w:sz w:val="24"/>
          <w:szCs w:val="24"/>
          <w:lang w:val="ru-RU"/>
        </w:rPr>
        <w:t>.</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noProof/>
          <w:sz w:val="24"/>
          <w:szCs w:val="24"/>
          <w:lang w:val="ru-RU"/>
        </w:rPr>
        <w:t>-</w:t>
      </w:r>
      <w:r w:rsidR="0014355D" w:rsidRPr="002E4EF7">
        <w:rPr>
          <w:rFonts w:ascii="Times New Roman" w:hAnsi="Times New Roman" w:cs="Times New Roman"/>
          <w:sz w:val="24"/>
          <w:szCs w:val="24"/>
          <w:lang w:val="ru-RU"/>
        </w:rPr>
        <w:t>Порядок описания растений.</w:t>
      </w:r>
    </w:p>
    <w:p w:rsidR="007F46B9"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noProof/>
          <w:sz w:val="24"/>
          <w:szCs w:val="24"/>
          <w:lang w:val="ru-RU"/>
        </w:rPr>
        <w:t>-</w:t>
      </w:r>
      <w:r w:rsidR="0014355D" w:rsidRPr="002E4EF7">
        <w:rPr>
          <w:rFonts w:ascii="Times New Roman" w:hAnsi="Times New Roman" w:cs="Times New Roman"/>
          <w:sz w:val="24"/>
          <w:szCs w:val="24"/>
          <w:lang w:val="ru-RU"/>
        </w:rPr>
        <w:t>Классификацию лекарственных растений,  время  и места их сбора.</w:t>
      </w:r>
    </w:p>
    <w:p w:rsidR="00225595" w:rsidRDefault="00225595" w:rsidP="007F46B9">
      <w:pPr>
        <w:pStyle w:val="a4"/>
        <w:rPr>
          <w:rFonts w:ascii="Times New Roman" w:hAnsi="Times New Roman" w:cs="Times New Roman"/>
          <w:sz w:val="24"/>
          <w:szCs w:val="24"/>
          <w:lang w:val="ru-RU"/>
        </w:rPr>
      </w:pPr>
      <w:r>
        <w:rPr>
          <w:rFonts w:ascii="Times New Roman" w:hAnsi="Times New Roman" w:cs="Times New Roman"/>
          <w:sz w:val="24"/>
          <w:szCs w:val="24"/>
          <w:lang w:val="ru-RU"/>
        </w:rPr>
        <w:t>- Свойства воздействия растений на организм человека.</w:t>
      </w:r>
    </w:p>
    <w:p w:rsidR="00225595" w:rsidRPr="002E4EF7" w:rsidRDefault="00225595" w:rsidP="007F46B9">
      <w:pPr>
        <w:pStyle w:val="a4"/>
        <w:rPr>
          <w:rFonts w:ascii="Times New Roman" w:hAnsi="Times New Roman" w:cs="Times New Roman"/>
          <w:sz w:val="24"/>
          <w:szCs w:val="24"/>
          <w:lang w:val="ru-RU"/>
        </w:rPr>
      </w:pPr>
      <w:r>
        <w:rPr>
          <w:rFonts w:ascii="Times New Roman" w:hAnsi="Times New Roman" w:cs="Times New Roman"/>
          <w:sz w:val="24"/>
          <w:szCs w:val="24"/>
          <w:lang w:val="ru-RU"/>
        </w:rPr>
        <w:t xml:space="preserve">- Особенности применения </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noProof/>
          <w:sz w:val="24"/>
          <w:szCs w:val="24"/>
          <w:lang w:val="ru-RU"/>
        </w:rPr>
        <w:lastRenderedPageBreak/>
        <w:t>-</w:t>
      </w:r>
      <w:r w:rsidR="00E22E9E" w:rsidRPr="002E4EF7">
        <w:rPr>
          <w:rFonts w:ascii="Times New Roman" w:hAnsi="Times New Roman" w:cs="Times New Roman"/>
          <w:sz w:val="24"/>
          <w:szCs w:val="24"/>
          <w:lang w:val="ru-RU"/>
        </w:rPr>
        <w:t>Характер</w:t>
      </w:r>
      <w:r w:rsidRPr="002E4EF7">
        <w:rPr>
          <w:rFonts w:ascii="Times New Roman" w:hAnsi="Times New Roman" w:cs="Times New Roman"/>
          <w:sz w:val="24"/>
          <w:szCs w:val="24"/>
          <w:lang w:val="ru-RU"/>
        </w:rPr>
        <w:t xml:space="preserve"> взаимоотношений человека с природой, находить примеры влияния этих отношений на здоровье и безопасность человека.</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noProof/>
          <w:sz w:val="24"/>
          <w:szCs w:val="24"/>
          <w:lang w:val="ru-RU"/>
        </w:rPr>
        <w:t>-</w:t>
      </w:r>
      <w:r w:rsidR="00E22E9E" w:rsidRPr="002E4EF7">
        <w:rPr>
          <w:rFonts w:ascii="Times New Roman" w:hAnsi="Times New Roman" w:cs="Times New Roman"/>
          <w:sz w:val="24"/>
          <w:szCs w:val="24"/>
          <w:lang w:val="ru-RU"/>
        </w:rPr>
        <w:t>П</w:t>
      </w:r>
      <w:r w:rsidRPr="002E4EF7">
        <w:rPr>
          <w:rFonts w:ascii="Times New Roman" w:hAnsi="Times New Roman" w:cs="Times New Roman"/>
          <w:sz w:val="24"/>
          <w:szCs w:val="24"/>
          <w:lang w:val="ru-RU"/>
        </w:rPr>
        <w:t>равила безопасного поведения в природе.</w:t>
      </w:r>
    </w:p>
    <w:p w:rsidR="00AF49FB" w:rsidRPr="002E4EF7" w:rsidRDefault="00AF49FB"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 xml:space="preserve">- </w:t>
      </w:r>
      <w:r w:rsidR="00E22E9E" w:rsidRPr="002E4EF7">
        <w:rPr>
          <w:rFonts w:ascii="Times New Roman" w:hAnsi="Times New Roman" w:cs="Times New Roman"/>
          <w:sz w:val="24"/>
          <w:szCs w:val="24"/>
          <w:lang w:val="ru-RU"/>
        </w:rPr>
        <w:t>Правила составления</w:t>
      </w:r>
      <w:r w:rsidRPr="002E4EF7">
        <w:rPr>
          <w:rFonts w:ascii="Times New Roman" w:hAnsi="Times New Roman" w:cs="Times New Roman"/>
          <w:sz w:val="24"/>
          <w:szCs w:val="24"/>
          <w:lang w:val="ru-RU"/>
        </w:rPr>
        <w:t xml:space="preserve"> картотеки </w:t>
      </w:r>
      <w:r w:rsidR="006E5D0A" w:rsidRPr="002E4EF7">
        <w:rPr>
          <w:rFonts w:ascii="Times New Roman" w:hAnsi="Times New Roman" w:cs="Times New Roman"/>
          <w:sz w:val="24"/>
          <w:szCs w:val="24"/>
          <w:lang w:val="ru-RU"/>
        </w:rPr>
        <w:t>целебной и доступной флоры Северного Подмосковья.</w:t>
      </w:r>
    </w:p>
    <w:p w:rsidR="007F46B9" w:rsidRPr="002E4EF7" w:rsidRDefault="007F46B9" w:rsidP="007F46B9">
      <w:pPr>
        <w:pStyle w:val="a4"/>
        <w:rPr>
          <w:rFonts w:ascii="Times New Roman" w:hAnsi="Times New Roman" w:cs="Times New Roman"/>
          <w:b/>
          <w:iCs/>
          <w:sz w:val="24"/>
          <w:szCs w:val="24"/>
          <w:lang w:val="ru-RU"/>
        </w:rPr>
      </w:pPr>
      <w:r w:rsidRPr="002E4EF7">
        <w:rPr>
          <w:rFonts w:ascii="Times New Roman" w:hAnsi="Times New Roman" w:cs="Times New Roman"/>
          <w:b/>
          <w:iCs/>
          <w:sz w:val="24"/>
          <w:szCs w:val="24"/>
          <w:lang w:val="ru-RU"/>
        </w:rPr>
        <w:t xml:space="preserve">Обучающиеся </w:t>
      </w:r>
      <w:r w:rsidR="00E22E9E" w:rsidRPr="002E4EF7">
        <w:rPr>
          <w:rFonts w:ascii="Times New Roman" w:hAnsi="Times New Roman" w:cs="Times New Roman"/>
          <w:b/>
          <w:iCs/>
          <w:sz w:val="24"/>
          <w:szCs w:val="24"/>
          <w:lang w:val="ru-RU"/>
        </w:rPr>
        <w:t>должны уметь</w:t>
      </w:r>
      <w:r w:rsidRPr="002E4EF7">
        <w:rPr>
          <w:rFonts w:ascii="Times New Roman" w:hAnsi="Times New Roman" w:cs="Times New Roman"/>
          <w:b/>
          <w:iCs/>
          <w:sz w:val="24"/>
          <w:szCs w:val="24"/>
          <w:lang w:val="ru-RU"/>
        </w:rPr>
        <w:t>:</w:t>
      </w:r>
    </w:p>
    <w:p w:rsidR="005564A7"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noProof/>
          <w:sz w:val="24"/>
          <w:szCs w:val="24"/>
          <w:lang w:val="ru-RU"/>
        </w:rPr>
        <w:t>-</w:t>
      </w:r>
      <w:r w:rsidRPr="002E4EF7">
        <w:rPr>
          <w:rFonts w:ascii="Times New Roman" w:hAnsi="Times New Roman" w:cs="Times New Roman"/>
          <w:sz w:val="24"/>
          <w:szCs w:val="24"/>
          <w:lang w:val="ru-RU"/>
        </w:rPr>
        <w:t xml:space="preserve"> Осознавать ценность природы и необходимость нести ответственность за</w:t>
      </w:r>
      <w:r w:rsidR="005564A7" w:rsidRPr="002E4EF7">
        <w:rPr>
          <w:rFonts w:ascii="Times New Roman" w:hAnsi="Times New Roman" w:cs="Times New Roman"/>
          <w:sz w:val="24"/>
          <w:szCs w:val="24"/>
          <w:lang w:val="ru-RU"/>
        </w:rPr>
        <w:t xml:space="preserve"> её сохранение.</w:t>
      </w:r>
    </w:p>
    <w:p w:rsidR="007F46B9" w:rsidRPr="002E4EF7" w:rsidRDefault="005564A7"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 С</w:t>
      </w:r>
      <w:r w:rsidR="007F46B9" w:rsidRPr="002E4EF7">
        <w:rPr>
          <w:rFonts w:ascii="Times New Roman" w:hAnsi="Times New Roman" w:cs="Times New Roman"/>
          <w:sz w:val="24"/>
          <w:szCs w:val="24"/>
          <w:lang w:val="ru-RU"/>
        </w:rPr>
        <w:t>облюдать правила экологического поведения в природе.</w:t>
      </w:r>
    </w:p>
    <w:p w:rsidR="005564A7" w:rsidRPr="002E4EF7" w:rsidRDefault="005564A7"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 О</w:t>
      </w:r>
      <w:r w:rsidRPr="00B113D1">
        <w:rPr>
          <w:rFonts w:ascii="Times New Roman" w:hAnsi="Times New Roman" w:cs="Times New Roman"/>
          <w:sz w:val="24"/>
          <w:szCs w:val="24"/>
          <w:lang w:val="ru-RU"/>
        </w:rPr>
        <w:t>пределять тему исследования</w:t>
      </w:r>
      <w:r w:rsidRPr="002E4EF7">
        <w:rPr>
          <w:rFonts w:ascii="Times New Roman" w:hAnsi="Times New Roman" w:cs="Times New Roman"/>
          <w:sz w:val="24"/>
          <w:szCs w:val="24"/>
          <w:lang w:val="ru-RU"/>
        </w:rPr>
        <w:t>.</w:t>
      </w:r>
    </w:p>
    <w:p w:rsidR="007F46B9" w:rsidRPr="002E4EF7" w:rsidRDefault="005564A7"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-Использовать разнообразные информационные ресурсы для реализации целей исследования</w:t>
      </w:r>
      <w:r w:rsidR="007F46B9" w:rsidRPr="002E4EF7">
        <w:rPr>
          <w:rFonts w:ascii="Times New Roman" w:hAnsi="Times New Roman" w:cs="Times New Roman"/>
          <w:sz w:val="24"/>
          <w:szCs w:val="24"/>
          <w:lang w:val="ru-RU"/>
        </w:rPr>
        <w:t>.</w:t>
      </w:r>
    </w:p>
    <w:p w:rsidR="005564A7" w:rsidRPr="002E4EF7" w:rsidRDefault="005564A7"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 Формулировать исследовательские гипотезы .</w:t>
      </w:r>
    </w:p>
    <w:p w:rsidR="005564A7" w:rsidRPr="002E4EF7" w:rsidRDefault="005564A7"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  Планировать исследование.</w:t>
      </w:r>
    </w:p>
    <w:p w:rsidR="005564A7" w:rsidRPr="002E4EF7" w:rsidRDefault="005564A7"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  Работать с книгой.</w:t>
      </w:r>
    </w:p>
    <w:p w:rsidR="007F46B9"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noProof/>
          <w:sz w:val="24"/>
          <w:szCs w:val="24"/>
          <w:lang w:val="ru-RU"/>
        </w:rPr>
        <w:t>-</w:t>
      </w:r>
      <w:r w:rsidRPr="002E4EF7">
        <w:rPr>
          <w:rFonts w:ascii="Times New Roman" w:hAnsi="Times New Roman" w:cs="Times New Roman"/>
          <w:sz w:val="24"/>
          <w:szCs w:val="24"/>
          <w:lang w:val="ru-RU"/>
        </w:rPr>
        <w:t xml:space="preserve"> Систематизировать </w:t>
      </w:r>
      <w:r w:rsidR="005564A7" w:rsidRPr="002E4EF7">
        <w:rPr>
          <w:rFonts w:ascii="Times New Roman" w:hAnsi="Times New Roman" w:cs="Times New Roman"/>
          <w:sz w:val="24"/>
          <w:szCs w:val="24"/>
          <w:lang w:val="ru-RU"/>
        </w:rPr>
        <w:t>накопленный опыт.</w:t>
      </w:r>
    </w:p>
    <w:p w:rsidR="00225595" w:rsidRDefault="00225595" w:rsidP="007F46B9">
      <w:pPr>
        <w:pStyle w:val="a4"/>
        <w:rPr>
          <w:rFonts w:ascii="Times New Roman" w:hAnsi="Times New Roman" w:cs="Times New Roman"/>
          <w:sz w:val="24"/>
          <w:szCs w:val="24"/>
          <w:lang w:val="ru-RU"/>
        </w:rPr>
      </w:pPr>
      <w:r>
        <w:rPr>
          <w:rFonts w:ascii="Times New Roman" w:hAnsi="Times New Roman" w:cs="Times New Roman"/>
          <w:sz w:val="24"/>
          <w:szCs w:val="24"/>
          <w:lang w:val="ru-RU"/>
        </w:rPr>
        <w:t>-Сопоставлять полученные сведения.</w:t>
      </w:r>
    </w:p>
    <w:p w:rsidR="00225595" w:rsidRPr="002E4EF7" w:rsidRDefault="00225595" w:rsidP="007F46B9">
      <w:pPr>
        <w:pStyle w:val="a4"/>
        <w:rPr>
          <w:rFonts w:ascii="Times New Roman" w:hAnsi="Times New Roman" w:cs="Times New Roman"/>
          <w:sz w:val="24"/>
          <w:szCs w:val="24"/>
          <w:lang w:val="ru-RU"/>
        </w:rPr>
      </w:pPr>
    </w:p>
    <w:p w:rsidR="006E5D0A" w:rsidRPr="002E4EF7" w:rsidRDefault="007F46B9" w:rsidP="006E5D0A">
      <w:pPr>
        <w:pStyle w:val="a4"/>
        <w:rPr>
          <w:rFonts w:ascii="Times New Roman" w:hAnsi="Times New Roman" w:cs="Times New Roman"/>
          <w:sz w:val="24"/>
          <w:szCs w:val="24"/>
          <w:lang w:val="ru-RU"/>
        </w:rPr>
      </w:pPr>
      <w:r w:rsidRPr="002E4EF7">
        <w:rPr>
          <w:rFonts w:ascii="Times New Roman" w:hAnsi="Times New Roman" w:cs="Times New Roman"/>
          <w:b/>
          <w:sz w:val="24"/>
          <w:szCs w:val="24"/>
          <w:lang w:val="ru-RU"/>
        </w:rPr>
        <w:t xml:space="preserve">Итоги реализации программы. </w:t>
      </w:r>
      <w:r w:rsidRPr="002E4EF7">
        <w:rPr>
          <w:rFonts w:ascii="Times New Roman" w:hAnsi="Times New Roman" w:cs="Times New Roman"/>
          <w:sz w:val="24"/>
          <w:szCs w:val="24"/>
          <w:lang w:val="ru-RU"/>
        </w:rPr>
        <w:t xml:space="preserve">Программа </w:t>
      </w:r>
      <w:r w:rsidR="005564A7" w:rsidRPr="002E4EF7">
        <w:rPr>
          <w:rFonts w:ascii="Times New Roman" w:hAnsi="Times New Roman" w:cs="Times New Roman"/>
          <w:sz w:val="24"/>
          <w:szCs w:val="24"/>
          <w:lang w:val="ru-RU"/>
        </w:rPr>
        <w:t xml:space="preserve">естественнонаучного направления </w:t>
      </w:r>
      <w:r w:rsidRPr="002E4EF7">
        <w:rPr>
          <w:rFonts w:ascii="Times New Roman" w:hAnsi="Times New Roman" w:cs="Times New Roman"/>
          <w:sz w:val="24"/>
          <w:szCs w:val="24"/>
          <w:lang w:val="ru-RU"/>
        </w:rPr>
        <w:t xml:space="preserve"> включает в себя не только  теоретические занятия, но и практические занятия на местности, экскурсии в каникулярное время, во время которых ребятам предоставляется возможность изучения растительного мира. Одним из показателей результативности освоения естественнонаучной программы является участие обучающихся в олимпиадах, конференциях, конкурсах, где они могут продемонстрировать не только знания теории, но и навыки практической деятельности. Итогом общей продуктивной деятельности кружковц</w:t>
      </w:r>
      <w:r w:rsidR="006E5D0A" w:rsidRPr="002E4EF7">
        <w:rPr>
          <w:rFonts w:ascii="Times New Roman" w:hAnsi="Times New Roman" w:cs="Times New Roman"/>
          <w:sz w:val="24"/>
          <w:szCs w:val="24"/>
          <w:lang w:val="ru-RU"/>
        </w:rPr>
        <w:t xml:space="preserve">ев планируется </w:t>
      </w:r>
      <w:r w:rsidR="00B113D1">
        <w:rPr>
          <w:rFonts w:ascii="Times New Roman" w:hAnsi="Times New Roman" w:cs="Times New Roman"/>
          <w:sz w:val="24"/>
          <w:szCs w:val="24"/>
          <w:lang w:val="ru-RU"/>
        </w:rPr>
        <w:t xml:space="preserve"> выпуск </w:t>
      </w:r>
      <w:r w:rsidR="006E5D0A" w:rsidRPr="002E4EF7">
        <w:rPr>
          <w:rFonts w:ascii="Times New Roman" w:hAnsi="Times New Roman" w:cs="Times New Roman"/>
          <w:sz w:val="24"/>
          <w:szCs w:val="24"/>
          <w:lang w:val="ru-RU"/>
        </w:rPr>
        <w:t>электронной версии целебного травника Северного Подмосковья в школьной электронной газете «Будь в курсе».</w:t>
      </w:r>
    </w:p>
    <w:p w:rsidR="007F46B9" w:rsidRPr="002E4EF7" w:rsidRDefault="007F46B9" w:rsidP="007F46B9">
      <w:pPr>
        <w:jc w:val="center"/>
        <w:rPr>
          <w:rFonts w:ascii="Times New Roman" w:hAnsi="Times New Roman" w:cs="Times New Roman"/>
          <w:sz w:val="24"/>
          <w:szCs w:val="24"/>
        </w:rPr>
      </w:pPr>
    </w:p>
    <w:p w:rsidR="007F46B9" w:rsidRPr="002E4EF7" w:rsidRDefault="007F46B9" w:rsidP="007F46B9">
      <w:pPr>
        <w:jc w:val="center"/>
        <w:rPr>
          <w:rFonts w:ascii="Times New Roman" w:hAnsi="Times New Roman" w:cs="Times New Roman"/>
          <w:b/>
          <w:sz w:val="24"/>
          <w:szCs w:val="24"/>
        </w:rPr>
      </w:pPr>
      <w:r w:rsidRPr="002E4EF7">
        <w:rPr>
          <w:rFonts w:ascii="Times New Roman" w:hAnsi="Times New Roman" w:cs="Times New Roman"/>
          <w:b/>
          <w:sz w:val="24"/>
          <w:szCs w:val="24"/>
        </w:rPr>
        <w:t>Материально- техническое обеспечение</w:t>
      </w:r>
    </w:p>
    <w:p w:rsidR="004C60F0" w:rsidRPr="002E4EF7" w:rsidRDefault="004C60F0" w:rsidP="004C60F0">
      <w:pPr>
        <w:rPr>
          <w:rFonts w:ascii="Times New Roman" w:hAnsi="Times New Roman" w:cs="Times New Roman"/>
          <w:sz w:val="24"/>
          <w:szCs w:val="24"/>
        </w:rPr>
      </w:pPr>
      <w:r w:rsidRPr="002E4EF7">
        <w:rPr>
          <w:rFonts w:ascii="Times New Roman" w:hAnsi="Times New Roman" w:cs="Times New Roman"/>
          <w:sz w:val="24"/>
          <w:szCs w:val="24"/>
        </w:rPr>
        <w:t xml:space="preserve"> Занятия проводятся 1 раз в неделю в кабинете технологии, на пришкольном участке, на различных объектах населенного пункта, включают в себя опыты, наблюдения, экскурсии.</w:t>
      </w:r>
    </w:p>
    <w:p w:rsidR="004C60F0" w:rsidRPr="002E4EF7" w:rsidRDefault="004C60F0" w:rsidP="004C60F0">
      <w:pPr>
        <w:rPr>
          <w:rFonts w:ascii="Times New Roman" w:hAnsi="Times New Roman" w:cs="Times New Roman"/>
          <w:sz w:val="24"/>
          <w:szCs w:val="24"/>
        </w:rPr>
      </w:pPr>
      <w:r w:rsidRPr="002E4EF7">
        <w:rPr>
          <w:rFonts w:ascii="Times New Roman" w:hAnsi="Times New Roman" w:cs="Times New Roman"/>
          <w:sz w:val="24"/>
          <w:szCs w:val="24"/>
        </w:rPr>
        <w:t>Предусматривается поиск необходимой информации в энциклопедиях, справочниках, книгах, на электронных носителях, в Интернете, СМИ и т.д. Источником нужной информации могут быть взрослые: представители различных профессий, родители, увлеченные люди, а также другие дети. На занятиях используются:</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rPr>
        <w:t>DVD</w:t>
      </w:r>
      <w:r w:rsidRPr="002E4EF7">
        <w:rPr>
          <w:rFonts w:ascii="Times New Roman" w:hAnsi="Times New Roman" w:cs="Times New Roman"/>
          <w:sz w:val="24"/>
          <w:szCs w:val="24"/>
          <w:lang w:val="ru-RU"/>
        </w:rPr>
        <w:t xml:space="preserve"> –рекордер</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Видеокамера</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Компьютер</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Принтер</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Коллекция лекарственных трав</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Фотогербарий</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Экологические карты нашего поселка</w:t>
      </w:r>
    </w:p>
    <w:p w:rsidR="007F46B9" w:rsidRPr="002E4EF7" w:rsidRDefault="007F46B9" w:rsidP="007F46B9">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 xml:space="preserve">Книги лекарственных растений, энциклопедия, определители, видеокассеты, </w:t>
      </w:r>
      <w:r w:rsidRPr="002E4EF7">
        <w:rPr>
          <w:rFonts w:ascii="Times New Roman" w:hAnsi="Times New Roman" w:cs="Times New Roman"/>
          <w:sz w:val="24"/>
          <w:szCs w:val="24"/>
        </w:rPr>
        <w:t>DVD</w:t>
      </w:r>
      <w:r w:rsidRPr="002E4EF7">
        <w:rPr>
          <w:rFonts w:ascii="Times New Roman" w:hAnsi="Times New Roman" w:cs="Times New Roman"/>
          <w:sz w:val="24"/>
          <w:szCs w:val="24"/>
          <w:lang w:val="ru-RU"/>
        </w:rPr>
        <w:t>-фильмы.</w:t>
      </w:r>
    </w:p>
    <w:p w:rsidR="007F46B9" w:rsidRPr="002E4EF7" w:rsidRDefault="007F46B9" w:rsidP="007F46B9">
      <w:pPr>
        <w:pStyle w:val="a4"/>
        <w:rPr>
          <w:rFonts w:ascii="Times New Roman" w:hAnsi="Times New Roman" w:cs="Times New Roman"/>
          <w:sz w:val="24"/>
          <w:szCs w:val="24"/>
          <w:lang w:val="ru-RU"/>
        </w:rPr>
      </w:pPr>
    </w:p>
    <w:p w:rsidR="00974445" w:rsidRDefault="00974445" w:rsidP="007F46B9">
      <w:pPr>
        <w:pStyle w:val="a4"/>
        <w:rPr>
          <w:rFonts w:ascii="Times New Roman" w:hAnsi="Times New Roman" w:cs="Times New Roman"/>
          <w:sz w:val="24"/>
          <w:szCs w:val="24"/>
          <w:lang w:val="ru-RU"/>
        </w:rPr>
      </w:pPr>
    </w:p>
    <w:p w:rsidR="0049305A" w:rsidRDefault="0049305A" w:rsidP="007F46B9">
      <w:pPr>
        <w:pStyle w:val="a4"/>
        <w:rPr>
          <w:rFonts w:ascii="Times New Roman" w:hAnsi="Times New Roman" w:cs="Times New Roman"/>
          <w:sz w:val="24"/>
          <w:szCs w:val="24"/>
          <w:lang w:val="ru-RU"/>
        </w:rPr>
      </w:pPr>
    </w:p>
    <w:p w:rsidR="0049305A" w:rsidRDefault="0049305A" w:rsidP="007F46B9">
      <w:pPr>
        <w:pStyle w:val="a4"/>
        <w:rPr>
          <w:rFonts w:ascii="Times New Roman" w:hAnsi="Times New Roman" w:cs="Times New Roman"/>
          <w:sz w:val="24"/>
          <w:szCs w:val="24"/>
          <w:lang w:val="ru-RU"/>
        </w:rPr>
      </w:pPr>
    </w:p>
    <w:p w:rsidR="0049305A" w:rsidRPr="002E4EF7" w:rsidRDefault="0049305A" w:rsidP="007F46B9">
      <w:pPr>
        <w:pStyle w:val="a4"/>
        <w:rPr>
          <w:rFonts w:ascii="Times New Roman" w:hAnsi="Times New Roman" w:cs="Times New Roman"/>
          <w:sz w:val="24"/>
          <w:szCs w:val="24"/>
          <w:lang w:val="ru-RU"/>
        </w:rPr>
      </w:pPr>
    </w:p>
    <w:p w:rsidR="00974445" w:rsidRPr="002E4EF7" w:rsidRDefault="00974445" w:rsidP="007F46B9">
      <w:pPr>
        <w:pStyle w:val="a4"/>
        <w:rPr>
          <w:rFonts w:ascii="Times New Roman" w:hAnsi="Times New Roman" w:cs="Times New Roman"/>
          <w:b/>
          <w:sz w:val="24"/>
          <w:szCs w:val="24"/>
          <w:lang w:val="ru-RU"/>
        </w:rPr>
      </w:pPr>
    </w:p>
    <w:p w:rsidR="00974445" w:rsidRPr="002E4EF7" w:rsidRDefault="00153A1F" w:rsidP="00974445">
      <w:pPr>
        <w:spacing w:after="0" w:line="240" w:lineRule="auto"/>
        <w:jc w:val="center"/>
        <w:rPr>
          <w:rFonts w:ascii="Times New Roman" w:eastAsia="Calibri" w:hAnsi="Times New Roman" w:cs="Times New Roman"/>
          <w:b/>
          <w:sz w:val="24"/>
          <w:szCs w:val="24"/>
        </w:rPr>
      </w:pPr>
      <w:r w:rsidRPr="002E4EF7">
        <w:rPr>
          <w:rFonts w:ascii="Times New Roman" w:eastAsia="Calibri" w:hAnsi="Times New Roman" w:cs="Times New Roman"/>
          <w:b/>
          <w:sz w:val="24"/>
          <w:szCs w:val="24"/>
        </w:rPr>
        <w:lastRenderedPageBreak/>
        <w:tab/>
        <w:t>СОДЕРЖАНИЕ</w:t>
      </w:r>
      <w:r w:rsidR="00C959C4" w:rsidRPr="002E4EF7">
        <w:rPr>
          <w:rFonts w:ascii="Times New Roman" w:eastAsia="Calibri" w:hAnsi="Times New Roman" w:cs="Times New Roman"/>
          <w:b/>
          <w:sz w:val="24"/>
          <w:szCs w:val="24"/>
        </w:rPr>
        <w:t xml:space="preserve"> УЧЕБНОГО ПЛАНА</w:t>
      </w:r>
    </w:p>
    <w:p w:rsidR="00974445" w:rsidRPr="002E4EF7" w:rsidRDefault="00974445" w:rsidP="00974445">
      <w:pPr>
        <w:spacing w:after="0" w:line="240" w:lineRule="auto"/>
        <w:jc w:val="center"/>
        <w:rPr>
          <w:rFonts w:ascii="Times New Roman" w:eastAsia="Calibri"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3895"/>
        <w:gridCol w:w="811"/>
        <w:gridCol w:w="993"/>
        <w:gridCol w:w="1275"/>
        <w:gridCol w:w="1525"/>
      </w:tblGrid>
      <w:tr w:rsidR="00C959C4" w:rsidRPr="002E4EF7" w:rsidTr="00C959C4">
        <w:trPr>
          <w:trHeight w:val="305"/>
        </w:trPr>
        <w:tc>
          <w:tcPr>
            <w:tcW w:w="712" w:type="dxa"/>
            <w:vMerge w:val="restart"/>
            <w:tcBorders>
              <w:top w:val="single" w:sz="4" w:space="0" w:color="auto"/>
              <w:left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w:t>
            </w:r>
          </w:p>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п/п</w:t>
            </w:r>
          </w:p>
        </w:tc>
        <w:tc>
          <w:tcPr>
            <w:tcW w:w="3895" w:type="dxa"/>
            <w:vMerge w:val="restart"/>
            <w:tcBorders>
              <w:top w:val="single" w:sz="4" w:space="0" w:color="auto"/>
              <w:left w:val="single" w:sz="4" w:space="0" w:color="auto"/>
              <w:right w:val="single" w:sz="4" w:space="0" w:color="auto"/>
            </w:tcBorders>
            <w:hideMark/>
          </w:tcPr>
          <w:p w:rsidR="00C959C4" w:rsidRPr="002E4EF7" w:rsidRDefault="00C959C4" w:rsidP="00974445">
            <w:pPr>
              <w:spacing w:after="0"/>
              <w:jc w:val="center"/>
              <w:rPr>
                <w:rFonts w:ascii="Times New Roman" w:eastAsia="Calibri" w:hAnsi="Times New Roman" w:cs="Times New Roman"/>
                <w:sz w:val="24"/>
                <w:szCs w:val="24"/>
              </w:rPr>
            </w:pPr>
            <w:r w:rsidRPr="002E4EF7">
              <w:rPr>
                <w:rFonts w:ascii="Times New Roman" w:eastAsia="Calibri" w:hAnsi="Times New Roman" w:cs="Times New Roman"/>
                <w:sz w:val="24"/>
                <w:szCs w:val="24"/>
              </w:rPr>
              <w:t>Наименование раздела, темы</w:t>
            </w:r>
          </w:p>
        </w:tc>
        <w:tc>
          <w:tcPr>
            <w:tcW w:w="3079" w:type="dxa"/>
            <w:gridSpan w:val="3"/>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Кол-во часов</w:t>
            </w:r>
          </w:p>
        </w:tc>
        <w:tc>
          <w:tcPr>
            <w:tcW w:w="1525" w:type="dxa"/>
            <w:vMerge w:val="restart"/>
            <w:tcBorders>
              <w:top w:val="single" w:sz="4" w:space="0" w:color="auto"/>
              <w:left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Формы аттестации /контроля/</w:t>
            </w:r>
          </w:p>
        </w:tc>
      </w:tr>
      <w:tr w:rsidR="00C959C4" w:rsidRPr="002E4EF7" w:rsidTr="00C959C4">
        <w:trPr>
          <w:trHeight w:val="315"/>
        </w:trPr>
        <w:tc>
          <w:tcPr>
            <w:tcW w:w="712" w:type="dxa"/>
            <w:vMerge/>
            <w:tcBorders>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p>
        </w:tc>
        <w:tc>
          <w:tcPr>
            <w:tcW w:w="3895" w:type="dxa"/>
            <w:vMerge/>
            <w:tcBorders>
              <w:left w:val="single" w:sz="4" w:space="0" w:color="auto"/>
              <w:bottom w:val="single" w:sz="4" w:space="0" w:color="auto"/>
              <w:right w:val="single" w:sz="4" w:space="0" w:color="auto"/>
            </w:tcBorders>
            <w:hideMark/>
          </w:tcPr>
          <w:p w:rsidR="00C959C4" w:rsidRPr="002E4EF7" w:rsidRDefault="00C959C4" w:rsidP="00974445">
            <w:pPr>
              <w:spacing w:after="0"/>
              <w:jc w:val="center"/>
              <w:rPr>
                <w:rFonts w:ascii="Times New Roman" w:eastAsia="Calibri" w:hAnsi="Times New Roman" w:cs="Times New Roman"/>
                <w:sz w:val="24"/>
                <w:szCs w:val="24"/>
              </w:rPr>
            </w:pPr>
          </w:p>
        </w:tc>
        <w:tc>
          <w:tcPr>
            <w:tcW w:w="811"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Теория</w:t>
            </w:r>
          </w:p>
        </w:tc>
        <w:tc>
          <w:tcPr>
            <w:tcW w:w="1275"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Практика</w:t>
            </w:r>
          </w:p>
        </w:tc>
        <w:tc>
          <w:tcPr>
            <w:tcW w:w="1525" w:type="dxa"/>
            <w:vMerge/>
            <w:tcBorders>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p>
        </w:tc>
      </w:tr>
      <w:tr w:rsidR="00C959C4" w:rsidRPr="002E4EF7" w:rsidTr="00C959C4">
        <w:trPr>
          <w:trHeight w:val="232"/>
        </w:trPr>
        <w:tc>
          <w:tcPr>
            <w:tcW w:w="712"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1.</w:t>
            </w:r>
          </w:p>
        </w:tc>
        <w:tc>
          <w:tcPr>
            <w:tcW w:w="3895"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Введение . Роль растений в жизни человека.</w:t>
            </w:r>
          </w:p>
        </w:tc>
        <w:tc>
          <w:tcPr>
            <w:tcW w:w="811"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tcPr>
          <w:p w:rsidR="00C959C4" w:rsidRPr="002E4EF7" w:rsidRDefault="000D7156"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C959C4" w:rsidRPr="002E4EF7" w:rsidRDefault="000D7156"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3</w:t>
            </w:r>
          </w:p>
        </w:tc>
        <w:tc>
          <w:tcPr>
            <w:tcW w:w="1525"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p>
        </w:tc>
      </w:tr>
      <w:tr w:rsidR="00C959C4" w:rsidRPr="002E4EF7" w:rsidTr="00C959C4">
        <w:trPr>
          <w:trHeight w:val="232"/>
        </w:trPr>
        <w:tc>
          <w:tcPr>
            <w:tcW w:w="712"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2.</w:t>
            </w:r>
          </w:p>
        </w:tc>
        <w:tc>
          <w:tcPr>
            <w:tcW w:w="3895" w:type="dxa"/>
            <w:tcBorders>
              <w:top w:val="single" w:sz="4" w:space="0" w:color="auto"/>
              <w:left w:val="single" w:sz="4" w:space="0" w:color="auto"/>
              <w:bottom w:val="single" w:sz="4" w:space="0" w:color="auto"/>
              <w:right w:val="single" w:sz="4" w:space="0" w:color="auto"/>
            </w:tcBorders>
            <w:hideMark/>
          </w:tcPr>
          <w:p w:rsidR="00C959C4" w:rsidRPr="002E4EF7" w:rsidRDefault="00C959C4" w:rsidP="008308F2">
            <w:pPr>
              <w:spacing w:after="0"/>
              <w:rPr>
                <w:rFonts w:ascii="Times New Roman" w:eastAsia="Calibri" w:hAnsi="Times New Roman" w:cs="Times New Roman"/>
                <w:sz w:val="24"/>
                <w:szCs w:val="24"/>
              </w:rPr>
            </w:pPr>
            <w:r w:rsidRPr="002E4EF7">
              <w:rPr>
                <w:rFonts w:ascii="Times New Roman" w:eastAsia="Calibri" w:hAnsi="Times New Roman" w:cs="Times New Roman"/>
                <w:bCs/>
                <w:color w:val="000000"/>
                <w:sz w:val="24"/>
                <w:szCs w:val="24"/>
                <w:shd w:val="clear" w:color="auto" w:fill="FFFFFF"/>
              </w:rPr>
              <w:t>Правила   сбора  лекарственных  растений.</w:t>
            </w:r>
          </w:p>
        </w:tc>
        <w:tc>
          <w:tcPr>
            <w:tcW w:w="811" w:type="dxa"/>
            <w:tcBorders>
              <w:top w:val="single" w:sz="4" w:space="0" w:color="auto"/>
              <w:left w:val="single" w:sz="4" w:space="0" w:color="auto"/>
              <w:bottom w:val="single" w:sz="4" w:space="0" w:color="auto"/>
              <w:right w:val="single" w:sz="4" w:space="0" w:color="auto"/>
            </w:tcBorders>
            <w:hideMark/>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tcPr>
          <w:p w:rsidR="00C959C4" w:rsidRPr="002E4EF7" w:rsidRDefault="000D7156"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525"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p>
        </w:tc>
      </w:tr>
      <w:tr w:rsidR="00C959C4" w:rsidRPr="002E4EF7" w:rsidTr="00C959C4">
        <w:trPr>
          <w:trHeight w:val="232"/>
        </w:trPr>
        <w:tc>
          <w:tcPr>
            <w:tcW w:w="712"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3.</w:t>
            </w:r>
          </w:p>
        </w:tc>
        <w:tc>
          <w:tcPr>
            <w:tcW w:w="3895"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bCs/>
                <w:color w:val="000000"/>
                <w:sz w:val="24"/>
                <w:szCs w:val="24"/>
                <w:shd w:val="clear" w:color="auto" w:fill="FFFFFF"/>
              </w:rPr>
            </w:pPr>
            <w:r w:rsidRPr="002E4EF7">
              <w:rPr>
                <w:rFonts w:ascii="Times New Roman" w:eastAsia="Calibri" w:hAnsi="Times New Roman" w:cs="Times New Roman"/>
                <w:bCs/>
                <w:color w:val="000000"/>
                <w:sz w:val="24"/>
                <w:szCs w:val="24"/>
                <w:shd w:val="clear" w:color="auto" w:fill="FFFFFF"/>
              </w:rPr>
              <w:t>Правила сушки лекарственных растений</w:t>
            </w:r>
          </w:p>
        </w:tc>
        <w:tc>
          <w:tcPr>
            <w:tcW w:w="811" w:type="dxa"/>
            <w:tcBorders>
              <w:top w:val="single" w:sz="4" w:space="0" w:color="auto"/>
              <w:left w:val="single" w:sz="4" w:space="0" w:color="auto"/>
              <w:bottom w:val="single" w:sz="4" w:space="0" w:color="auto"/>
              <w:right w:val="single" w:sz="4" w:space="0" w:color="auto"/>
            </w:tcBorders>
            <w:hideMark/>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525"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p>
        </w:tc>
      </w:tr>
      <w:tr w:rsidR="00C959C4" w:rsidRPr="002E4EF7" w:rsidTr="00C959C4">
        <w:trPr>
          <w:trHeight w:val="282"/>
        </w:trPr>
        <w:tc>
          <w:tcPr>
            <w:tcW w:w="712"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4.</w:t>
            </w:r>
          </w:p>
        </w:tc>
        <w:tc>
          <w:tcPr>
            <w:tcW w:w="3895"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Дикорастущие лекарственные растения нашей местности.</w:t>
            </w:r>
          </w:p>
        </w:tc>
        <w:tc>
          <w:tcPr>
            <w:tcW w:w="811"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525"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p>
        </w:tc>
      </w:tr>
      <w:tr w:rsidR="00C959C4" w:rsidRPr="002E4EF7" w:rsidTr="00C959C4">
        <w:trPr>
          <w:trHeight w:val="282"/>
        </w:trPr>
        <w:tc>
          <w:tcPr>
            <w:tcW w:w="712"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5.</w:t>
            </w:r>
          </w:p>
        </w:tc>
        <w:tc>
          <w:tcPr>
            <w:tcW w:w="3895" w:type="dxa"/>
            <w:tcBorders>
              <w:top w:val="single" w:sz="4" w:space="0" w:color="auto"/>
              <w:left w:val="single" w:sz="4" w:space="0" w:color="auto"/>
              <w:bottom w:val="single" w:sz="4" w:space="0" w:color="auto"/>
              <w:right w:val="single" w:sz="4" w:space="0" w:color="auto"/>
            </w:tcBorders>
            <w:hideMark/>
          </w:tcPr>
          <w:p w:rsidR="00C959C4" w:rsidRPr="002E4EF7" w:rsidRDefault="00C959C4" w:rsidP="00BD60E6">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 xml:space="preserve">Культурные лекарственные растения </w:t>
            </w:r>
          </w:p>
        </w:tc>
        <w:tc>
          <w:tcPr>
            <w:tcW w:w="811"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1525"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p>
        </w:tc>
      </w:tr>
      <w:tr w:rsidR="00C959C4" w:rsidRPr="002E4EF7" w:rsidTr="00C959C4">
        <w:trPr>
          <w:trHeight w:val="282"/>
        </w:trPr>
        <w:tc>
          <w:tcPr>
            <w:tcW w:w="712"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6.</w:t>
            </w:r>
          </w:p>
        </w:tc>
        <w:tc>
          <w:tcPr>
            <w:tcW w:w="3895"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color w:val="000000"/>
                <w:sz w:val="24"/>
                <w:szCs w:val="24"/>
              </w:rPr>
              <w:t>Комнатные лекарственные растения</w:t>
            </w:r>
          </w:p>
        </w:tc>
        <w:tc>
          <w:tcPr>
            <w:tcW w:w="811" w:type="dxa"/>
            <w:tcBorders>
              <w:top w:val="single" w:sz="4" w:space="0" w:color="auto"/>
              <w:left w:val="single" w:sz="4" w:space="0" w:color="auto"/>
              <w:bottom w:val="single" w:sz="4" w:space="0" w:color="auto"/>
              <w:right w:val="single" w:sz="4" w:space="0" w:color="auto"/>
            </w:tcBorders>
            <w:hideMark/>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tcPr>
          <w:p w:rsidR="00C959C4" w:rsidRPr="002E4EF7" w:rsidRDefault="000D7156"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6</w:t>
            </w:r>
          </w:p>
        </w:tc>
        <w:tc>
          <w:tcPr>
            <w:tcW w:w="1525"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p>
        </w:tc>
      </w:tr>
      <w:tr w:rsidR="00C959C4" w:rsidRPr="002E4EF7" w:rsidTr="00C959C4">
        <w:trPr>
          <w:trHeight w:val="211"/>
        </w:trPr>
        <w:tc>
          <w:tcPr>
            <w:tcW w:w="712"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color w:val="FF0000"/>
                <w:sz w:val="24"/>
                <w:szCs w:val="24"/>
                <w:highlight w:val="yellow"/>
              </w:rPr>
            </w:pPr>
          </w:p>
        </w:tc>
        <w:tc>
          <w:tcPr>
            <w:tcW w:w="3895"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jc w:val="right"/>
              <w:rPr>
                <w:rFonts w:ascii="Times New Roman" w:eastAsia="Calibri" w:hAnsi="Times New Roman" w:cs="Times New Roman"/>
                <w:sz w:val="24"/>
                <w:szCs w:val="24"/>
              </w:rPr>
            </w:pPr>
            <w:r w:rsidRPr="002E4EF7">
              <w:rPr>
                <w:rFonts w:ascii="Times New Roman" w:eastAsia="Calibri" w:hAnsi="Times New Roman" w:cs="Times New Roman"/>
                <w:sz w:val="24"/>
                <w:szCs w:val="24"/>
              </w:rPr>
              <w:t>ИТОГО:</w:t>
            </w:r>
          </w:p>
        </w:tc>
        <w:tc>
          <w:tcPr>
            <w:tcW w:w="811" w:type="dxa"/>
            <w:tcBorders>
              <w:top w:val="single" w:sz="4" w:space="0" w:color="auto"/>
              <w:left w:val="single" w:sz="4" w:space="0" w:color="auto"/>
              <w:bottom w:val="single" w:sz="4" w:space="0" w:color="auto"/>
              <w:right w:val="single" w:sz="4" w:space="0" w:color="auto"/>
            </w:tcBorders>
            <w:hideMark/>
          </w:tcPr>
          <w:p w:rsidR="00C959C4" w:rsidRPr="002E4EF7" w:rsidRDefault="00C959C4"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36</w:t>
            </w:r>
          </w:p>
        </w:tc>
        <w:tc>
          <w:tcPr>
            <w:tcW w:w="993" w:type="dxa"/>
            <w:tcBorders>
              <w:top w:val="single" w:sz="4" w:space="0" w:color="auto"/>
              <w:left w:val="single" w:sz="4" w:space="0" w:color="auto"/>
              <w:bottom w:val="single" w:sz="4" w:space="0" w:color="auto"/>
              <w:right w:val="single" w:sz="4" w:space="0" w:color="auto"/>
            </w:tcBorders>
          </w:tcPr>
          <w:p w:rsidR="00C959C4" w:rsidRPr="002E4EF7" w:rsidRDefault="00B9035D" w:rsidP="00974445">
            <w:pPr>
              <w:spacing w:after="0"/>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tcPr>
          <w:p w:rsidR="00C959C4" w:rsidRPr="002E4EF7" w:rsidRDefault="000D7156" w:rsidP="00974445">
            <w:pPr>
              <w:spacing w:after="0"/>
              <w:rPr>
                <w:rFonts w:ascii="Times New Roman" w:eastAsia="Calibri" w:hAnsi="Times New Roman" w:cs="Times New Roman"/>
                <w:sz w:val="24"/>
                <w:szCs w:val="24"/>
              </w:rPr>
            </w:pPr>
            <w:r w:rsidRPr="002E4EF7">
              <w:rPr>
                <w:rFonts w:ascii="Times New Roman" w:eastAsia="Calibri" w:hAnsi="Times New Roman" w:cs="Times New Roman"/>
                <w:sz w:val="24"/>
                <w:szCs w:val="24"/>
              </w:rPr>
              <w:t>2</w:t>
            </w:r>
            <w:r w:rsidR="00B9035D">
              <w:rPr>
                <w:rFonts w:ascii="Times New Roman" w:eastAsia="Calibri" w:hAnsi="Times New Roman" w:cs="Times New Roman"/>
                <w:sz w:val="24"/>
                <w:szCs w:val="24"/>
              </w:rPr>
              <w:t>7</w:t>
            </w:r>
          </w:p>
        </w:tc>
        <w:tc>
          <w:tcPr>
            <w:tcW w:w="1525" w:type="dxa"/>
            <w:tcBorders>
              <w:top w:val="single" w:sz="4" w:space="0" w:color="auto"/>
              <w:left w:val="single" w:sz="4" w:space="0" w:color="auto"/>
              <w:bottom w:val="single" w:sz="4" w:space="0" w:color="auto"/>
              <w:right w:val="single" w:sz="4" w:space="0" w:color="auto"/>
            </w:tcBorders>
          </w:tcPr>
          <w:p w:rsidR="00C959C4" w:rsidRPr="002E4EF7" w:rsidRDefault="00C959C4" w:rsidP="00974445">
            <w:pPr>
              <w:spacing w:after="0"/>
              <w:rPr>
                <w:rFonts w:ascii="Times New Roman" w:eastAsia="Calibri" w:hAnsi="Times New Roman" w:cs="Times New Roman"/>
                <w:sz w:val="24"/>
                <w:szCs w:val="24"/>
              </w:rPr>
            </w:pPr>
          </w:p>
        </w:tc>
      </w:tr>
    </w:tbl>
    <w:p w:rsidR="00974445" w:rsidRPr="002E4EF7" w:rsidRDefault="00974445" w:rsidP="007F46B9">
      <w:pPr>
        <w:pStyle w:val="a4"/>
        <w:rPr>
          <w:rFonts w:ascii="Times New Roman" w:hAnsi="Times New Roman" w:cs="Times New Roman"/>
          <w:sz w:val="24"/>
          <w:szCs w:val="24"/>
          <w:lang w:val="ru-RU"/>
        </w:rPr>
      </w:pPr>
    </w:p>
    <w:p w:rsidR="00974445" w:rsidRPr="002E4EF7" w:rsidRDefault="00974445" w:rsidP="007F46B9">
      <w:pPr>
        <w:pStyle w:val="a4"/>
        <w:rPr>
          <w:rFonts w:ascii="Times New Roman" w:hAnsi="Times New Roman" w:cs="Times New Roman"/>
          <w:sz w:val="24"/>
          <w:szCs w:val="24"/>
          <w:lang w:val="ru-RU"/>
        </w:rPr>
      </w:pPr>
    </w:p>
    <w:p w:rsidR="00974445" w:rsidRPr="002E4EF7" w:rsidRDefault="00974445" w:rsidP="007F46B9">
      <w:pPr>
        <w:pStyle w:val="a4"/>
        <w:rPr>
          <w:rFonts w:ascii="Times New Roman" w:hAnsi="Times New Roman" w:cs="Times New Roman"/>
          <w:sz w:val="24"/>
          <w:szCs w:val="24"/>
          <w:lang w:val="ru-RU"/>
        </w:rPr>
      </w:pPr>
    </w:p>
    <w:p w:rsidR="007F46B9" w:rsidRPr="002E4EF7" w:rsidRDefault="007F46B9" w:rsidP="007F46B9">
      <w:pPr>
        <w:pStyle w:val="ParagraphStyle"/>
        <w:spacing w:line="252" w:lineRule="auto"/>
        <w:jc w:val="both"/>
        <w:rPr>
          <w:rFonts w:ascii="Times New Roman" w:hAnsi="Times New Roman" w:cs="Times New Roman"/>
        </w:rPr>
      </w:pPr>
    </w:p>
    <w:p w:rsidR="00C24440" w:rsidRPr="00B9035D" w:rsidRDefault="00C24440" w:rsidP="00C24440">
      <w:pPr>
        <w:pStyle w:val="a4"/>
        <w:rPr>
          <w:rFonts w:ascii="Times New Roman" w:hAnsi="Times New Roman" w:cs="Times New Roman"/>
          <w:b/>
          <w:i/>
          <w:sz w:val="24"/>
          <w:szCs w:val="24"/>
          <w:lang w:val="ru-RU"/>
        </w:rPr>
      </w:pPr>
      <w:r w:rsidRPr="00B9035D">
        <w:rPr>
          <w:rFonts w:ascii="Times New Roman" w:hAnsi="Times New Roman" w:cs="Times New Roman"/>
          <w:sz w:val="24"/>
          <w:szCs w:val="24"/>
          <w:lang w:val="ru-RU"/>
        </w:rPr>
        <w:t>1.</w:t>
      </w:r>
      <w:r w:rsidR="00153A1F" w:rsidRPr="00B9035D">
        <w:rPr>
          <w:rFonts w:ascii="Times New Roman" w:hAnsi="Times New Roman" w:cs="Times New Roman"/>
          <w:b/>
          <w:sz w:val="24"/>
          <w:szCs w:val="24"/>
          <w:lang w:val="ru-RU"/>
        </w:rPr>
        <w:t>Введение</w:t>
      </w:r>
      <w:r w:rsidRPr="00B9035D">
        <w:rPr>
          <w:rFonts w:ascii="Times New Roman" w:hAnsi="Times New Roman" w:cs="Times New Roman"/>
          <w:b/>
          <w:i/>
          <w:sz w:val="24"/>
          <w:szCs w:val="24"/>
          <w:lang w:val="ru-RU"/>
        </w:rPr>
        <w:t>(</w:t>
      </w:r>
      <w:r w:rsidRPr="00B9035D">
        <w:rPr>
          <w:rFonts w:ascii="Times New Roman" w:hAnsi="Times New Roman" w:cs="Times New Roman"/>
          <w:b/>
          <w:sz w:val="24"/>
          <w:szCs w:val="24"/>
          <w:lang w:val="ru-RU"/>
        </w:rPr>
        <w:t>4 часа)</w:t>
      </w:r>
    </w:p>
    <w:p w:rsidR="0091062C" w:rsidRPr="00B9035D" w:rsidRDefault="00C24440" w:rsidP="00B9035D">
      <w:pPr>
        <w:rPr>
          <w:rFonts w:ascii="Times New Roman" w:hAnsi="Times New Roman" w:cs="Times New Roman"/>
          <w:sz w:val="24"/>
          <w:szCs w:val="24"/>
        </w:rPr>
      </w:pPr>
      <w:r w:rsidRPr="00B9035D">
        <w:rPr>
          <w:rFonts w:ascii="Times New Roman" w:hAnsi="Times New Roman" w:cs="Times New Roman"/>
          <w:sz w:val="24"/>
          <w:szCs w:val="24"/>
        </w:rPr>
        <w:t>Роль растений в жизни человека. Многообразие растительного мира.  История применения лекарственных растений. Фармакологические свойства растений. Лекарственные растения нашей местности, нашего школьного участка.</w:t>
      </w:r>
    </w:p>
    <w:p w:rsidR="00C24440" w:rsidRPr="00B9035D" w:rsidRDefault="0091062C" w:rsidP="00B9035D">
      <w:pPr>
        <w:rPr>
          <w:rFonts w:ascii="Times New Roman" w:hAnsi="Times New Roman" w:cs="Times New Roman"/>
          <w:color w:val="000000"/>
          <w:sz w:val="24"/>
          <w:szCs w:val="24"/>
          <w:shd w:val="clear" w:color="auto" w:fill="FFFFFF"/>
        </w:rPr>
      </w:pPr>
      <w:r w:rsidRPr="00B9035D">
        <w:rPr>
          <w:rFonts w:ascii="Times New Roman" w:hAnsi="Times New Roman" w:cs="Times New Roman"/>
          <w:color w:val="000000"/>
          <w:sz w:val="24"/>
          <w:szCs w:val="24"/>
          <w:shd w:val="clear" w:color="auto" w:fill="FFFFFF"/>
        </w:rPr>
        <w:t xml:space="preserve"> Роль растений как в природе так и в жизни и хозяйственной деятельности человека трудно переоценить. Благодаря процессу фотосинтеза, происходящему в зеленых листьях растений при участии солнечного света происходит образование кислорода, который жизненно необходим для всех обитателей земной по</w:t>
      </w:r>
      <w:r w:rsidR="00B113D1" w:rsidRPr="00B9035D">
        <w:rPr>
          <w:rFonts w:ascii="Times New Roman" w:hAnsi="Times New Roman" w:cs="Times New Roman"/>
          <w:color w:val="000000"/>
          <w:sz w:val="24"/>
          <w:szCs w:val="24"/>
          <w:shd w:val="clear" w:color="auto" w:fill="FFFFFF"/>
        </w:rPr>
        <w:t>верхности. Растения - богатейший</w:t>
      </w:r>
      <w:r w:rsidRPr="00B9035D">
        <w:rPr>
          <w:rFonts w:ascii="Times New Roman" w:hAnsi="Times New Roman" w:cs="Times New Roman"/>
          <w:color w:val="000000"/>
          <w:sz w:val="24"/>
          <w:szCs w:val="24"/>
          <w:shd w:val="clear" w:color="auto" w:fill="FFFFFF"/>
        </w:rPr>
        <w:t xml:space="preserve"> источник витаминов и минералов, незаменимый элемент трофических цепей питания, продуцент разнообразных органических веществ в природе из неорганического сырья. Если бы в природе не существовало растений, то не было бы ни животных, ни самого человека, а сама бы планета выглядела как безжизненная пустыня, на ней бы даже не было почвы и никакого ландшафтного разнообразия, создаваемого именно растительными группировками. Человек должен ценить и понимать роль растений в своей жизни, ведь без них его бы просто не существовало, сажая и ухаживая за маленькими росточками зеленой жизни мы становимся чище и добрее, приобщаемся к таинствам природы и мироздания.</w:t>
      </w:r>
    </w:p>
    <w:p w:rsidR="00F82E79" w:rsidRPr="00B9035D" w:rsidRDefault="00F82E79" w:rsidP="00B9035D">
      <w:pPr>
        <w:rPr>
          <w:rFonts w:ascii="Times New Roman" w:hAnsi="Times New Roman" w:cs="Times New Roman"/>
          <w:sz w:val="24"/>
          <w:szCs w:val="24"/>
        </w:rPr>
      </w:pPr>
    </w:p>
    <w:p w:rsidR="00F82E79" w:rsidRPr="00B9035D" w:rsidRDefault="00F82E79" w:rsidP="00B9035D">
      <w:pPr>
        <w:rPr>
          <w:rFonts w:ascii="Times New Roman" w:hAnsi="Times New Roman" w:cs="Times New Roman"/>
          <w:sz w:val="24"/>
          <w:szCs w:val="24"/>
        </w:rPr>
      </w:pPr>
      <w:r w:rsidRPr="00B9035D">
        <w:rPr>
          <w:rFonts w:ascii="Times New Roman" w:hAnsi="Times New Roman" w:cs="Times New Roman"/>
          <w:sz w:val="24"/>
          <w:szCs w:val="24"/>
        </w:rPr>
        <w:t>В жизни человек</w:t>
      </w:r>
      <w:r w:rsidR="00B33D2F">
        <w:rPr>
          <w:rFonts w:ascii="Times New Roman" w:hAnsi="Times New Roman" w:cs="Times New Roman"/>
          <w:sz w:val="24"/>
          <w:szCs w:val="24"/>
        </w:rPr>
        <w:t>а растения играют огромную роль.В</w:t>
      </w:r>
      <w:r w:rsidRPr="00B9035D">
        <w:rPr>
          <w:rFonts w:ascii="Times New Roman" w:hAnsi="Times New Roman" w:cs="Times New Roman"/>
          <w:sz w:val="24"/>
          <w:szCs w:val="24"/>
        </w:rPr>
        <w:t>едь помимо того</w:t>
      </w:r>
      <w:r w:rsidR="00B33D2F">
        <w:rPr>
          <w:rFonts w:ascii="Times New Roman" w:hAnsi="Times New Roman" w:cs="Times New Roman"/>
          <w:sz w:val="24"/>
          <w:szCs w:val="24"/>
        </w:rPr>
        <w:t xml:space="preserve">, </w:t>
      </w:r>
      <w:r w:rsidRPr="00B9035D">
        <w:rPr>
          <w:rFonts w:ascii="Times New Roman" w:hAnsi="Times New Roman" w:cs="Times New Roman"/>
          <w:sz w:val="24"/>
          <w:szCs w:val="24"/>
        </w:rPr>
        <w:t xml:space="preserve"> что они</w:t>
      </w:r>
      <w:r w:rsidR="00B33D2F">
        <w:rPr>
          <w:rFonts w:ascii="Times New Roman" w:hAnsi="Times New Roman" w:cs="Times New Roman"/>
          <w:sz w:val="24"/>
          <w:szCs w:val="24"/>
        </w:rPr>
        <w:t xml:space="preserve"> -</w:t>
      </w:r>
      <w:r w:rsidRPr="00B9035D">
        <w:rPr>
          <w:rFonts w:ascii="Times New Roman" w:hAnsi="Times New Roman" w:cs="Times New Roman"/>
          <w:sz w:val="24"/>
          <w:szCs w:val="24"/>
        </w:rPr>
        <w:t xml:space="preserve"> источники кислород</w:t>
      </w:r>
      <w:r w:rsidR="00B33D2F">
        <w:rPr>
          <w:rFonts w:ascii="Times New Roman" w:hAnsi="Times New Roman" w:cs="Times New Roman"/>
          <w:sz w:val="24"/>
          <w:szCs w:val="24"/>
        </w:rPr>
        <w:t>а, необходимого для дыхания, растения</w:t>
      </w:r>
      <w:r w:rsidRPr="00B9035D">
        <w:rPr>
          <w:rFonts w:ascii="Times New Roman" w:hAnsi="Times New Roman" w:cs="Times New Roman"/>
          <w:sz w:val="24"/>
          <w:szCs w:val="24"/>
        </w:rPr>
        <w:t xml:space="preserve"> употребляются человеком в пищу (злаки, овощи, зер</w:t>
      </w:r>
      <w:r w:rsidR="00B33D2F">
        <w:rPr>
          <w:rFonts w:ascii="Times New Roman" w:hAnsi="Times New Roman" w:cs="Times New Roman"/>
          <w:sz w:val="24"/>
          <w:szCs w:val="24"/>
        </w:rPr>
        <w:t xml:space="preserve">но-бобовые, плоды деревьев,  </w:t>
      </w:r>
      <w:r w:rsidRPr="00B9035D">
        <w:rPr>
          <w:rFonts w:ascii="Times New Roman" w:hAnsi="Times New Roman" w:cs="Times New Roman"/>
          <w:sz w:val="24"/>
          <w:szCs w:val="24"/>
        </w:rPr>
        <w:t xml:space="preserve">масличные культуры, сахороносные растения), из них делают лекарства, одежду, дома, они служат сырьем для </w:t>
      </w:r>
      <w:r w:rsidRPr="00B9035D">
        <w:rPr>
          <w:rFonts w:ascii="Times New Roman" w:hAnsi="Times New Roman" w:cs="Times New Roman"/>
          <w:sz w:val="24"/>
          <w:szCs w:val="24"/>
        </w:rPr>
        <w:lastRenderedPageBreak/>
        <w:t>промышленного производства бумаги, краски, каучука и других разнообразных полезных веществ.</w:t>
      </w:r>
    </w:p>
    <w:p w:rsidR="00F82E79" w:rsidRPr="00B9035D" w:rsidRDefault="00F82E79" w:rsidP="00B9035D">
      <w:pPr>
        <w:rPr>
          <w:rFonts w:ascii="Times New Roman" w:eastAsia="Times New Roman" w:hAnsi="Times New Roman" w:cs="Times New Roman"/>
          <w:color w:val="333333"/>
          <w:sz w:val="24"/>
          <w:szCs w:val="24"/>
        </w:rPr>
      </w:pPr>
      <w:r w:rsidRPr="001557DA">
        <w:rPr>
          <w:rFonts w:ascii="Times New Roman" w:eastAsia="Times New Roman" w:hAnsi="Times New Roman" w:cs="Times New Roman"/>
          <w:sz w:val="24"/>
          <w:szCs w:val="24"/>
        </w:rPr>
        <w:t>Растения - незаменимый источник витаминов и минералов, дефицит которых может привести к развитию у человека серьезных заболеваний. В животноводстве кормовые культуры идут в пищу животным, в крупных мегаполисах они поглощают избыток углекислого газа, служат для санитарных и гигиенических целей, поглощая вредные вещества из воздуха, ионизируя его и увлажняя</w:t>
      </w:r>
      <w:r w:rsidRPr="00B9035D">
        <w:rPr>
          <w:rFonts w:ascii="Times New Roman" w:eastAsia="Times New Roman" w:hAnsi="Times New Roman" w:cs="Times New Roman"/>
          <w:color w:val="333333"/>
          <w:sz w:val="24"/>
          <w:szCs w:val="24"/>
        </w:rPr>
        <w:t>.</w:t>
      </w:r>
    </w:p>
    <w:p w:rsidR="008C167F" w:rsidRPr="00B9035D" w:rsidRDefault="00F82E79" w:rsidP="00B9035D">
      <w:pPr>
        <w:rPr>
          <w:rFonts w:ascii="Times New Roman" w:hAnsi="Times New Roman" w:cs="Times New Roman"/>
          <w:color w:val="000000"/>
          <w:sz w:val="24"/>
          <w:szCs w:val="24"/>
          <w:shd w:val="clear" w:color="auto" w:fill="FFFFFF"/>
        </w:rPr>
      </w:pPr>
      <w:r w:rsidRPr="00B9035D">
        <w:rPr>
          <w:rFonts w:ascii="Times New Roman" w:hAnsi="Times New Roman" w:cs="Times New Roman"/>
          <w:color w:val="000000"/>
          <w:sz w:val="24"/>
          <w:szCs w:val="24"/>
          <w:shd w:val="clear" w:color="auto" w:fill="FFFFFF"/>
        </w:rPr>
        <w:t>Теория (1час) Многообразие растений и их роль в жизни человека.</w:t>
      </w:r>
    </w:p>
    <w:p w:rsidR="00F82E79" w:rsidRPr="00B9035D" w:rsidRDefault="00F82E79" w:rsidP="00B9035D">
      <w:pPr>
        <w:rPr>
          <w:rFonts w:ascii="Times New Roman" w:hAnsi="Times New Roman" w:cs="Times New Roman"/>
          <w:color w:val="000000"/>
          <w:sz w:val="24"/>
          <w:szCs w:val="24"/>
          <w:shd w:val="clear" w:color="auto" w:fill="FFFFFF"/>
        </w:rPr>
      </w:pPr>
      <w:r w:rsidRPr="00B9035D">
        <w:rPr>
          <w:rFonts w:ascii="Times New Roman" w:hAnsi="Times New Roman" w:cs="Times New Roman"/>
          <w:color w:val="000000"/>
          <w:sz w:val="24"/>
          <w:szCs w:val="24"/>
          <w:shd w:val="clear" w:color="auto" w:fill="FFFFFF"/>
        </w:rPr>
        <w:t>Практика (3 часа) Исследование пришкольной территории, составление перечня  найденных лекарственных растений, определение фармакологических свойств найденных  растений.</w:t>
      </w:r>
    </w:p>
    <w:p w:rsidR="008C167F" w:rsidRPr="002E4EF7" w:rsidRDefault="008C167F" w:rsidP="008C167F">
      <w:pPr>
        <w:spacing w:after="0" w:line="240" w:lineRule="auto"/>
        <w:rPr>
          <w:rFonts w:ascii="Times New Roman" w:eastAsia="Calibri" w:hAnsi="Times New Roman" w:cs="Times New Roman"/>
          <w:b/>
          <w:bCs/>
          <w:color w:val="000000"/>
          <w:sz w:val="24"/>
          <w:szCs w:val="24"/>
          <w:shd w:val="clear" w:color="auto" w:fill="FFFFFF"/>
        </w:rPr>
      </w:pPr>
      <w:r w:rsidRPr="002E4EF7">
        <w:rPr>
          <w:rFonts w:ascii="Times New Roman" w:eastAsia="Calibri" w:hAnsi="Times New Roman" w:cs="Times New Roman"/>
          <w:b/>
          <w:sz w:val="24"/>
          <w:szCs w:val="24"/>
        </w:rPr>
        <w:t>2.</w:t>
      </w:r>
      <w:r w:rsidRPr="002E4EF7">
        <w:rPr>
          <w:rFonts w:ascii="Times New Roman" w:eastAsia="Calibri" w:hAnsi="Times New Roman" w:cs="Times New Roman"/>
          <w:b/>
          <w:bCs/>
          <w:color w:val="000000"/>
          <w:sz w:val="24"/>
          <w:szCs w:val="24"/>
          <w:shd w:val="clear" w:color="auto" w:fill="FFFFFF"/>
        </w:rPr>
        <w:t xml:space="preserve"> Правила   сбора  лекарственных  растений</w:t>
      </w:r>
      <w:r w:rsidR="00F44938">
        <w:rPr>
          <w:rFonts w:ascii="Times New Roman" w:eastAsia="Calibri" w:hAnsi="Times New Roman" w:cs="Times New Roman"/>
          <w:b/>
          <w:bCs/>
          <w:color w:val="000000"/>
          <w:sz w:val="24"/>
          <w:szCs w:val="24"/>
          <w:shd w:val="clear" w:color="auto" w:fill="FFFFFF"/>
        </w:rPr>
        <w:t>( 3</w:t>
      </w:r>
      <w:r w:rsidR="008308F2" w:rsidRPr="002E4EF7">
        <w:rPr>
          <w:rFonts w:ascii="Times New Roman" w:eastAsia="Calibri" w:hAnsi="Times New Roman" w:cs="Times New Roman"/>
          <w:b/>
          <w:bCs/>
          <w:color w:val="000000"/>
          <w:sz w:val="24"/>
          <w:szCs w:val="24"/>
          <w:shd w:val="clear" w:color="auto" w:fill="FFFFFF"/>
        </w:rPr>
        <w:t xml:space="preserve"> часа)</w:t>
      </w:r>
      <w:r w:rsidRPr="002E4EF7">
        <w:rPr>
          <w:rFonts w:ascii="Times New Roman" w:eastAsia="Calibri" w:hAnsi="Times New Roman" w:cs="Times New Roman"/>
          <w:b/>
          <w:bCs/>
          <w:color w:val="000000"/>
          <w:sz w:val="24"/>
          <w:szCs w:val="24"/>
          <w:shd w:val="clear" w:color="auto" w:fill="FFFFFF"/>
        </w:rPr>
        <w:t>.</w:t>
      </w:r>
    </w:p>
    <w:p w:rsidR="008C167F" w:rsidRPr="002E4EF7" w:rsidRDefault="008C167F" w:rsidP="008C167F">
      <w:pPr>
        <w:spacing w:after="0" w:line="240" w:lineRule="auto"/>
        <w:rPr>
          <w:rFonts w:ascii="Times New Roman" w:eastAsia="Calibri" w:hAnsi="Times New Roman" w:cs="Times New Roman"/>
          <w:sz w:val="24"/>
          <w:szCs w:val="24"/>
        </w:rPr>
      </w:pP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Надземные вегетативные части (траву или отдельно листья) заготавливают, как правило, при бутонизации и в начале цветения растений. Именно на эту фазу приходится обычно максимум содержания в зеленых частях растения биологически активных веществ. К тому же перед цветением надземные побеги большинства растений достигают наибольшей высоты и, следовательно, массы. Травянистые растения, сырьем которых является «трава», т. е. целые надземные побеги, срезают обычно серпом или садовым ножом на разном уровне от поверхности почвы: более нежные – почти у корневой шейки; наоборот, достаточно грубые (например, пустырник) – ближе к верхушке. Хотя и говорится «надземная масса», на самом деле целебные вещества содержат в основном листья и цветки, поэтому именно они желательны в составе сырья, а толстые стебли – явный балласт. По этой причине для многих растений правильнее говорить, что сырьем у них является не вся надземная масса, а верхушки цветущих побегов. Обращаем внимание на то, что побеги следует именно срезать, а не срывать, так как при обрывании часто надземные побеги выдергиваются вместе с почками возобновления, расположенными на прикорневых частях стеблей, а это ведет к ослаблению и даже гибели растения. С деревьев и кустарников листья собирают нередко все лето, до начала пожелтения перед листопадом, однако предпочтительнее все-таки более молодые листья.</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Соцветия, отдельные цветки и их части собирают в начале цветения. Этот срок особенно важен для корзинок сложноцветных, так как соцветия, собранные при отцветании, при сушке сильно рассыпаются. К тому же развивающиеся в них плоды могут иметь другой химический состав. Плоды и семена заготавливают при полной спелости. Крайне желательно при заготовках часть цветков и плодов оставлять на растениях для обсеменения и естественного восстановления зарослей. Это важно еще и потому, что для многих диких животных, особенно птиц, плоды дикорастущих деревьев, кустарников и трав – важный зимний корм.</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Кору стволов и ветвей заготавливают весной во время интенсивного</w:t>
      </w:r>
      <w:r w:rsidR="0049305A">
        <w:rPr>
          <w:rFonts w:ascii="Times New Roman" w:eastAsia="Calibri" w:hAnsi="Times New Roman" w:cs="Times New Roman"/>
          <w:sz w:val="24"/>
          <w:szCs w:val="24"/>
        </w:rPr>
        <w:t xml:space="preserve"> </w:t>
      </w:r>
      <w:r w:rsidRPr="002E4EF7">
        <w:rPr>
          <w:rFonts w:ascii="Times New Roman" w:eastAsia="Calibri" w:hAnsi="Times New Roman" w:cs="Times New Roman"/>
          <w:sz w:val="24"/>
          <w:szCs w:val="24"/>
        </w:rPr>
        <w:t xml:space="preserve">сокодвижения, когда она легко отделяется от древесины. Почки деревьев и кустарников собирают рано весной, когда они набухли, но еще не начали распускаться. Почки березы и сосны можно срезать и в конце зимы. Чаще всего для сбора почек срезают верхушки ветвей и с них обрезают или обрывают почки. Если же приходится срывать почки с живых побегов, то с каждой ветви нужно срезать не более четверти почек, чтобы за счет оставшихся побег мог более или менее нормально функционировать. Следует помнить, что заготовку сырья древесных растений, особенно коры и почек, в лесах можно проводить лишь с разрешения органов лесной охраны на специально отведенных участках. </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lastRenderedPageBreak/>
        <w:t>При любых заготовках лекарственного и другого сырья нужно заботиться о «завтрашнем дне», не губить заросли. Следует помнить, что всякое вмешательство человека в естественные природные процессы, тем более любое отчуждение каких-либо частей растений (кроме, может быть, плодов и семян), мягко выражаясь, не способствует процветанию растительного сообщества. Наоборот, заготовки сырья наносят растениям тяжелую травму, поэтому нужно стремиться часть особей оставлять вообще нетронутыми. Особенно это актуально, если на сырье срезают всю надземную массу и тем более, если выкапывают корневища и корни. В таких случаях как минимум 10 % растений нужно оставлять в качестве семенников. К так называемым дарам природы нужно относиться по-хозяйски, стремиться к тому, чтобы их хватило не только нам, но и потомкам наших потомков. Для этого не требуется знать какие-то особые правила. Важно лишь при заготовках соблюдать умеренность и не оставлять после себя «пустыню». Травы собранные утром, обладают наибольшей целительной способностью, восстанавливают и укрепляют организм. Кору и корни рекомендуется собирать с 16 до 18 ч, ближе к закату.</w:t>
      </w:r>
    </w:p>
    <w:p w:rsidR="008C167F"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Знахари считали, что для успокоения, усиления восстановительных процессов в организме лучше всего использовать лекарства, приготовленные из растений, которые были собраны ночью. Собирать травы во время дождя, грозы не рекомендовалось.</w:t>
      </w:r>
    </w:p>
    <w:p w:rsidR="00F44938" w:rsidRDefault="00F44938" w:rsidP="008C167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Теория (1 час) Периоды сбора лекарственного сырья.</w:t>
      </w:r>
    </w:p>
    <w:p w:rsidR="00F44938" w:rsidRDefault="00F44938" w:rsidP="008C167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Практика (2 часа)  Сбор корней одуванчика, корневищ ползучего пырея, игра-викторина «Вершки или корешки» на тему сбора лекарственных растений.</w:t>
      </w:r>
    </w:p>
    <w:p w:rsidR="001557DA" w:rsidRPr="002E4EF7" w:rsidRDefault="001557DA" w:rsidP="008C167F">
      <w:pPr>
        <w:spacing w:after="0" w:line="240" w:lineRule="auto"/>
        <w:rPr>
          <w:rFonts w:ascii="Times New Roman" w:eastAsia="Calibri" w:hAnsi="Times New Roman" w:cs="Times New Roman"/>
          <w:sz w:val="24"/>
          <w:szCs w:val="24"/>
        </w:rPr>
      </w:pPr>
    </w:p>
    <w:p w:rsidR="008C167F" w:rsidRDefault="008308F2" w:rsidP="008C167F">
      <w:pPr>
        <w:spacing w:after="0" w:line="240" w:lineRule="auto"/>
        <w:rPr>
          <w:rFonts w:ascii="Times New Roman" w:eastAsia="Calibri" w:hAnsi="Times New Roman" w:cs="Times New Roman"/>
          <w:b/>
          <w:sz w:val="24"/>
          <w:szCs w:val="24"/>
        </w:rPr>
      </w:pPr>
      <w:r w:rsidRPr="002E4EF7">
        <w:rPr>
          <w:rFonts w:ascii="Times New Roman" w:eastAsia="Calibri" w:hAnsi="Times New Roman" w:cs="Times New Roman"/>
          <w:b/>
          <w:sz w:val="24"/>
          <w:szCs w:val="24"/>
        </w:rPr>
        <w:t xml:space="preserve">3. </w:t>
      </w:r>
      <w:r w:rsidR="008C167F" w:rsidRPr="002E4EF7">
        <w:rPr>
          <w:rFonts w:ascii="Times New Roman" w:eastAsia="Calibri" w:hAnsi="Times New Roman" w:cs="Times New Roman"/>
          <w:b/>
          <w:sz w:val="24"/>
          <w:szCs w:val="24"/>
        </w:rPr>
        <w:t>Правила сушки лекарственных растений</w:t>
      </w:r>
      <w:r w:rsidR="00F44938">
        <w:rPr>
          <w:rFonts w:ascii="Times New Roman" w:eastAsia="Calibri" w:hAnsi="Times New Roman" w:cs="Times New Roman"/>
          <w:b/>
          <w:sz w:val="24"/>
          <w:szCs w:val="24"/>
        </w:rPr>
        <w:t xml:space="preserve">( 3 </w:t>
      </w:r>
      <w:r w:rsidRPr="002E4EF7">
        <w:rPr>
          <w:rFonts w:ascii="Times New Roman" w:eastAsia="Calibri" w:hAnsi="Times New Roman" w:cs="Times New Roman"/>
          <w:b/>
          <w:sz w:val="24"/>
          <w:szCs w:val="24"/>
        </w:rPr>
        <w:t xml:space="preserve"> час</w:t>
      </w:r>
      <w:r w:rsidR="00F44938">
        <w:rPr>
          <w:rFonts w:ascii="Times New Roman" w:eastAsia="Calibri" w:hAnsi="Times New Roman" w:cs="Times New Roman"/>
          <w:b/>
          <w:sz w:val="24"/>
          <w:szCs w:val="24"/>
        </w:rPr>
        <w:t>а</w:t>
      </w:r>
      <w:r w:rsidRPr="002E4EF7">
        <w:rPr>
          <w:rFonts w:ascii="Times New Roman" w:eastAsia="Calibri" w:hAnsi="Times New Roman" w:cs="Times New Roman"/>
          <w:b/>
          <w:sz w:val="24"/>
          <w:szCs w:val="24"/>
        </w:rPr>
        <w:t>).</w:t>
      </w:r>
    </w:p>
    <w:p w:rsidR="00F44938" w:rsidRPr="00F44938" w:rsidRDefault="00F44938" w:rsidP="008C167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Лекарственные растения используют в медицинской практике в свежем или высушенном виде. Из свежих растений готовят соки, настои и отвары, иногда отдельные части растений прикладывают на пораженный участок тела. Свежие растения обладают более сильным лечебным действием, так как в процессе сушки сырья часть биологически активных веществ разрушается. </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Качество лекарственного растительного сырья в значительной мере зависит от его сушки. В свежесобранном сырье продолжаются биохимические процессы, в результате которых некоторые действующие вещества разлагаются, сырье буреет, покрывается плесенью и теряет товарные качества. Чтобы предотвратить такие нежелательные явления, нужно удалить из сырья лишнюю влагу, т. е. высушить его, и как можно быстрее. Для ускорения сушки крупные части сырья измельчают, разрезая на куски корневища, луковицы, длинные надземные побеги. Толстые корневища и корни разрезают не только поперек, но и вдоль. Чем влажнее сырье, тем более тонким слоем его раскладывают на просушку.</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Различают </w:t>
      </w:r>
      <w:r w:rsidRPr="002E4EF7">
        <w:rPr>
          <w:rFonts w:ascii="Times New Roman" w:eastAsia="Calibri" w:hAnsi="Times New Roman" w:cs="Times New Roman"/>
          <w:b/>
          <w:bCs/>
          <w:i/>
          <w:iCs/>
          <w:sz w:val="24"/>
          <w:szCs w:val="24"/>
        </w:rPr>
        <w:t>естественную</w:t>
      </w:r>
      <w:r w:rsidRPr="002E4EF7">
        <w:rPr>
          <w:rFonts w:ascii="Times New Roman" w:eastAsia="Calibri" w:hAnsi="Times New Roman" w:cs="Times New Roman"/>
          <w:sz w:val="24"/>
          <w:szCs w:val="24"/>
        </w:rPr>
        <w:t> и </w:t>
      </w:r>
      <w:r w:rsidRPr="002E4EF7">
        <w:rPr>
          <w:rFonts w:ascii="Times New Roman" w:eastAsia="Calibri" w:hAnsi="Times New Roman" w:cs="Times New Roman"/>
          <w:b/>
          <w:bCs/>
          <w:i/>
          <w:iCs/>
          <w:sz w:val="24"/>
          <w:szCs w:val="24"/>
        </w:rPr>
        <w:t>искусственную</w:t>
      </w:r>
      <w:r w:rsidRPr="002E4EF7">
        <w:rPr>
          <w:rFonts w:ascii="Times New Roman" w:eastAsia="Calibri" w:hAnsi="Times New Roman" w:cs="Times New Roman"/>
          <w:sz w:val="24"/>
          <w:szCs w:val="24"/>
        </w:rPr>
        <w:t> сушку. Естественная сушка протекает на воздухе без дополнительного подогрева. Конечно, наиболее эффективна сушка на солнце, но она не годится для лекарственного сырья, так как солнечный свет обесцвечивает зелень, в результате сырье становится непривлекательным, а главное ультрафиолетовые лучи могут разрушить некоторые целебные соединения. В связи с этим на солнце сушат только сочные плоды (в частности ягоды) и некоторые корневища и корни, лечебное действие которых определяют дубильные вещества. Листья, надземные части, цветки, соцветия сушат на воздухе, но в тени. Обычно используют для этого чердаки, сараи, навесы и т. п. Сушке способствует ветерок, но сильный ветер может оказаться и серьезной проблемой, так как может унести и развеять подсыхающее сырье. При сушке не следует забывать о необходимости регулярного ворошения сырья для равномерного просушивания, а также о защите от росы, не говоря уже о дожде. Важно при сушке сохранить чистоту сырья, поэтому раскладывать его нужно на чистую подстилку: фанеру, картон, бумагу, материю, марлю, прочную бумагу.</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 xml:space="preserve">Искусственная сушка в специальных сушилках, конечно, удобнее, так как позволяет регулировать температуру и получать первоклассное сырье. Однако такие сушилки имеют лишь специальные заготовительные пункты. В домашних условиях для сушки используют </w:t>
      </w:r>
      <w:r w:rsidRPr="002E4EF7">
        <w:rPr>
          <w:rFonts w:ascii="Times New Roman" w:eastAsia="Calibri" w:hAnsi="Times New Roman" w:cs="Times New Roman"/>
          <w:sz w:val="24"/>
          <w:szCs w:val="24"/>
        </w:rPr>
        <w:lastRenderedPageBreak/>
        <w:t>всевозможные печи и духовки. Важно следить, чтобы температура не превышала 90 °C, иначе сырье может подгореть. А для сырья, содержащего эфирное масло, температуру не нужно держать выше 40–50 °C, так как в противном случае масло «улетит» и сырье лишится целебных свойств.</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Естественная сушка обычно продолжается несколько суток, искусственная – немногие часы. Сушка считается законченной, если листья и цветки растираются между пальцами, стебли и корни легко ломаются, ягоды при сжимании в горсти рассыпаются, а не слипаются в комок. Сухое сырье гигроскопично, поэтому его нужно хранить в помещениях с невысокой влажностью воздуха. Для хранения сырья в домашних условиях используют плотные мешки, коробки, жестяные и стеклянные емкости. Срок хранения для каждого вида сырья различен, но более трех лет никакое сырье хранить не следует, оно постепенно теряет целебные качества. Лучше использовать сырье в течение первого года после заготовки.</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Народные целители считают, что свежее лекарственное сырье нельзя смешивать со старым, так как свежее может потерять свою силу. Если высушенные листья и цветки теряют окраску, их сила исчезла. Потеря запаха свидетельствует о потере лечебных свойств.</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В глубокой древности наши предки начали подмечать лечебные свойства некоторых растений. Античная медицина довольно широко применяла лекарственные растения. Так, один из ее основоположников – Гиппократ (460–377 гг. до н. э.) изучил и описал около 200 лекарственных растений. Таджикский врач и философ Авиценна (980 – 1037 гг.) в своей книге «Канон врачебной науки» привел 811 простейших лекарств, из которых 612 растительного происхождения. В IX в. в Италии в г. Салерно возникает медицинская школа, которая исследовала данные античной медицины. В «Салернском кодексе здоровья» в 102 стихах приводятся сведения о лечебном применении 52 растений.</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Нельзя хранить вместе растения, обладающие горячей и холодной природой. Это нужно учитывать и при составлении лекарственных сборов. Очень немногие растения сохраняют свою силу больше, чем один год.</w:t>
      </w:r>
    </w:p>
    <w:p w:rsidR="008C167F" w:rsidRPr="002E4EF7" w:rsidRDefault="008C167F" w:rsidP="008C167F">
      <w:pPr>
        <w:spacing w:after="0" w:line="240" w:lineRule="auto"/>
        <w:rPr>
          <w:rFonts w:ascii="Times New Roman" w:eastAsia="Calibri" w:hAnsi="Times New Roman" w:cs="Times New Roman"/>
          <w:sz w:val="24"/>
          <w:szCs w:val="24"/>
        </w:rPr>
      </w:pPr>
      <w:r w:rsidRPr="002E4EF7">
        <w:rPr>
          <w:rFonts w:ascii="Times New Roman" w:eastAsia="Calibri" w:hAnsi="Times New Roman" w:cs="Times New Roman"/>
          <w:sz w:val="24"/>
          <w:szCs w:val="24"/>
        </w:rPr>
        <w:t>Хочется напомнить, что для лечения травами характерно медленное, мягкое действие. Нужно набраться терпения, чтобы получить желаемый результат.</w:t>
      </w:r>
    </w:p>
    <w:p w:rsidR="008C167F" w:rsidRDefault="00F44938" w:rsidP="00C24440">
      <w:pPr>
        <w:pStyle w:val="a4"/>
        <w:rPr>
          <w:rFonts w:ascii="Times New Roman" w:hAnsi="Times New Roman" w:cs="Times New Roman"/>
          <w:sz w:val="24"/>
          <w:szCs w:val="24"/>
          <w:lang w:val="ru-RU"/>
        </w:rPr>
      </w:pPr>
      <w:r>
        <w:rPr>
          <w:rFonts w:ascii="Times New Roman" w:hAnsi="Times New Roman" w:cs="Times New Roman"/>
          <w:sz w:val="24"/>
          <w:szCs w:val="24"/>
          <w:lang w:val="ru-RU"/>
        </w:rPr>
        <w:t>Теория (1 час)  Правила сушки лекарственных растений (естественная и искусственная).</w:t>
      </w:r>
    </w:p>
    <w:p w:rsidR="00F44938" w:rsidRPr="002E4EF7" w:rsidRDefault="00F44938" w:rsidP="00C24440">
      <w:pPr>
        <w:pStyle w:val="a4"/>
        <w:rPr>
          <w:rFonts w:ascii="Times New Roman" w:hAnsi="Times New Roman" w:cs="Times New Roman"/>
          <w:sz w:val="24"/>
          <w:szCs w:val="24"/>
          <w:lang w:val="ru-RU"/>
        </w:rPr>
      </w:pPr>
      <w:r>
        <w:rPr>
          <w:rFonts w:ascii="Times New Roman" w:hAnsi="Times New Roman" w:cs="Times New Roman"/>
          <w:sz w:val="24"/>
          <w:szCs w:val="24"/>
          <w:lang w:val="ru-RU"/>
        </w:rPr>
        <w:t>Практика</w:t>
      </w:r>
      <w:r w:rsidR="00AE2117">
        <w:rPr>
          <w:rFonts w:ascii="Times New Roman" w:hAnsi="Times New Roman" w:cs="Times New Roman"/>
          <w:sz w:val="24"/>
          <w:szCs w:val="24"/>
          <w:lang w:val="ru-RU"/>
        </w:rPr>
        <w:t>- исследование</w:t>
      </w:r>
      <w:r>
        <w:rPr>
          <w:rFonts w:ascii="Times New Roman" w:hAnsi="Times New Roman" w:cs="Times New Roman"/>
          <w:sz w:val="24"/>
          <w:szCs w:val="24"/>
          <w:lang w:val="ru-RU"/>
        </w:rPr>
        <w:t xml:space="preserve"> (2 часа) </w:t>
      </w:r>
      <w:r w:rsidR="00AE2117">
        <w:rPr>
          <w:rFonts w:ascii="Times New Roman" w:hAnsi="Times New Roman" w:cs="Times New Roman"/>
          <w:sz w:val="24"/>
          <w:szCs w:val="24"/>
          <w:lang w:val="ru-RU"/>
        </w:rPr>
        <w:t>Подготовка и просушивание корней одуванчика при разной нарезке, сушка листьев при различных условиях (освещение, проветривание).</w:t>
      </w:r>
    </w:p>
    <w:p w:rsidR="00C24440" w:rsidRPr="002E4EF7" w:rsidRDefault="00C24440" w:rsidP="00C24440">
      <w:pPr>
        <w:pStyle w:val="a4"/>
        <w:rPr>
          <w:rFonts w:ascii="Times New Roman" w:hAnsi="Times New Roman" w:cs="Times New Roman"/>
          <w:b/>
          <w:i/>
          <w:sz w:val="24"/>
          <w:szCs w:val="24"/>
          <w:lang w:val="ru-RU"/>
        </w:rPr>
      </w:pPr>
    </w:p>
    <w:p w:rsidR="0091062C" w:rsidRPr="002E4EF7" w:rsidRDefault="0091062C" w:rsidP="00C24440">
      <w:pPr>
        <w:pStyle w:val="a4"/>
        <w:rPr>
          <w:rFonts w:ascii="Times New Roman" w:hAnsi="Times New Roman" w:cs="Times New Roman"/>
          <w:b/>
          <w:sz w:val="24"/>
          <w:szCs w:val="24"/>
          <w:lang w:val="ru-RU"/>
        </w:rPr>
      </w:pPr>
    </w:p>
    <w:p w:rsidR="00C24440" w:rsidRPr="002E4EF7" w:rsidRDefault="008308F2" w:rsidP="00C24440">
      <w:pPr>
        <w:pStyle w:val="a4"/>
        <w:rPr>
          <w:rFonts w:ascii="Times New Roman" w:hAnsi="Times New Roman" w:cs="Times New Roman"/>
          <w:b/>
          <w:sz w:val="24"/>
          <w:szCs w:val="24"/>
          <w:lang w:val="ru-RU"/>
        </w:rPr>
      </w:pPr>
      <w:r w:rsidRPr="002E4EF7">
        <w:rPr>
          <w:rFonts w:ascii="Times New Roman" w:hAnsi="Times New Roman" w:cs="Times New Roman"/>
          <w:b/>
          <w:sz w:val="24"/>
          <w:szCs w:val="24"/>
          <w:lang w:val="ru-RU"/>
        </w:rPr>
        <w:t>4</w:t>
      </w:r>
      <w:r w:rsidR="00C24440" w:rsidRPr="002E4EF7">
        <w:rPr>
          <w:rFonts w:ascii="Times New Roman" w:hAnsi="Times New Roman" w:cs="Times New Roman"/>
          <w:b/>
          <w:sz w:val="24"/>
          <w:szCs w:val="24"/>
          <w:lang w:val="ru-RU"/>
        </w:rPr>
        <w:t>. Дикорастущие лекарственные растения нашей местнос</w:t>
      </w:r>
      <w:r w:rsidR="008C167F" w:rsidRPr="002E4EF7">
        <w:rPr>
          <w:rFonts w:ascii="Times New Roman" w:hAnsi="Times New Roman" w:cs="Times New Roman"/>
          <w:b/>
          <w:sz w:val="24"/>
          <w:szCs w:val="24"/>
          <w:lang w:val="ru-RU"/>
        </w:rPr>
        <w:t>ти. ( 9</w:t>
      </w:r>
      <w:r w:rsidR="00C24440" w:rsidRPr="002E4EF7">
        <w:rPr>
          <w:rFonts w:ascii="Times New Roman" w:hAnsi="Times New Roman" w:cs="Times New Roman"/>
          <w:b/>
          <w:sz w:val="24"/>
          <w:szCs w:val="24"/>
          <w:lang w:val="ru-RU"/>
        </w:rPr>
        <w:t>часов)</w:t>
      </w:r>
    </w:p>
    <w:p w:rsidR="0091062C" w:rsidRPr="002E4EF7" w:rsidRDefault="0091062C" w:rsidP="00C24440">
      <w:pPr>
        <w:pStyle w:val="a4"/>
        <w:rPr>
          <w:rFonts w:ascii="Times New Roman" w:hAnsi="Times New Roman" w:cs="Times New Roman"/>
          <w:sz w:val="24"/>
          <w:szCs w:val="24"/>
          <w:shd w:val="clear" w:color="auto" w:fill="FFFFFF"/>
          <w:lang w:val="ru-RU"/>
        </w:rPr>
      </w:pPr>
      <w:r w:rsidRPr="002E4EF7">
        <w:rPr>
          <w:rFonts w:ascii="Times New Roman" w:hAnsi="Times New Roman" w:cs="Times New Roman"/>
          <w:sz w:val="24"/>
          <w:szCs w:val="24"/>
          <w:shd w:val="clear" w:color="auto" w:fill="FFFFFF"/>
          <w:lang w:val="ru-RU"/>
        </w:rPr>
        <w:t>Задолго до изобретения химических лекарственных препаратов поколения наших предков по всему миру использовали различные травы, коренья, ягоды и прочие дары природы для лечения и профилактики многих болезней. На подмосковных полях можно в избытке найти большое количество разнообразных растений, чьи листья, цветки и корни могут стать отличными вспомогательными средствами при лечении различных заболеваний.</w:t>
      </w:r>
    </w:p>
    <w:p w:rsidR="00D31B35" w:rsidRDefault="00D31B35" w:rsidP="00D31B35">
      <w:pPr>
        <w:pStyle w:val="a4"/>
        <w:rPr>
          <w:rFonts w:ascii="Times New Roman" w:hAnsi="Times New Roman" w:cs="Times New Roman"/>
          <w:sz w:val="24"/>
          <w:szCs w:val="24"/>
          <w:lang w:val="ru-RU" w:bidi="ar-SA"/>
        </w:rPr>
      </w:pPr>
      <w:r w:rsidRPr="002E4EF7">
        <w:rPr>
          <w:rFonts w:ascii="Times New Roman" w:hAnsi="Times New Roman" w:cs="Times New Roman"/>
          <w:sz w:val="24"/>
          <w:szCs w:val="24"/>
          <w:lang w:val="ru-RU" w:bidi="ar-SA"/>
        </w:rPr>
        <w:t>Растения - это живые, многоклеточные организмы, существующие на планете Земля. Они появились на планете около 450 млн. лет назад. На сегодняшний день их н</w:t>
      </w:r>
      <w:r w:rsidR="00E549B5">
        <w:rPr>
          <w:rFonts w:ascii="Times New Roman" w:hAnsi="Times New Roman" w:cs="Times New Roman"/>
          <w:sz w:val="24"/>
          <w:szCs w:val="24"/>
          <w:lang w:val="ru-RU" w:bidi="ar-SA"/>
        </w:rPr>
        <w:t>асчитывается более 300000 видов</w:t>
      </w:r>
      <w:r w:rsidRPr="002E4EF7">
        <w:rPr>
          <w:rFonts w:ascii="Times New Roman" w:hAnsi="Times New Roman" w:cs="Times New Roman"/>
          <w:sz w:val="24"/>
          <w:szCs w:val="24"/>
          <w:lang w:val="ru-RU" w:bidi="ar-SA"/>
        </w:rPr>
        <w:t xml:space="preserve">. </w:t>
      </w:r>
      <w:r w:rsidR="00E549B5">
        <w:rPr>
          <w:rFonts w:ascii="Times New Roman" w:hAnsi="Times New Roman" w:cs="Times New Roman"/>
          <w:sz w:val="24"/>
          <w:szCs w:val="24"/>
          <w:lang w:val="ru-RU" w:bidi="ar-SA"/>
        </w:rPr>
        <w:t xml:space="preserve"> Комплексным изучением  лекарственных растений и главным образом лекарственного растительного сырья, получаемого из них, занимается наука фармакогнозия.  </w:t>
      </w:r>
      <w:r w:rsidRPr="002E4EF7">
        <w:rPr>
          <w:rFonts w:ascii="Times New Roman" w:hAnsi="Times New Roman" w:cs="Times New Roman"/>
          <w:sz w:val="24"/>
          <w:szCs w:val="24"/>
          <w:lang w:val="ru-RU" w:bidi="ar-SA"/>
        </w:rPr>
        <w:t>Эти знания помогают как можно лучше использовать растения человеком.</w:t>
      </w:r>
    </w:p>
    <w:p w:rsidR="00E549B5" w:rsidRPr="00E549B5" w:rsidRDefault="00E549B5" w:rsidP="00D31B35">
      <w:pPr>
        <w:pStyle w:val="a4"/>
        <w:rPr>
          <w:rFonts w:ascii="Times New Roman" w:hAnsi="Times New Roman" w:cs="Times New Roman"/>
          <w:sz w:val="24"/>
          <w:szCs w:val="24"/>
          <w:lang w:val="ru-RU" w:bidi="ar-SA"/>
        </w:rPr>
      </w:pPr>
      <w:r>
        <w:rPr>
          <w:rFonts w:ascii="Times New Roman" w:hAnsi="Times New Roman" w:cs="Times New Roman"/>
          <w:sz w:val="24"/>
          <w:szCs w:val="24"/>
          <w:lang w:val="ru-RU" w:bidi="ar-SA"/>
        </w:rPr>
        <w:t xml:space="preserve">   Уже во времена Гиппократа было известно, что при одних обстоятельствах лекарственные средства оказывают лечебное действие, а при других – вызывают нежелательные последствия, ухудшающие здоровье человека. Вот почему греческий термин «</w:t>
      </w:r>
      <w:r>
        <w:rPr>
          <w:rFonts w:ascii="Times New Roman" w:hAnsi="Times New Roman" w:cs="Times New Roman"/>
          <w:sz w:val="24"/>
          <w:szCs w:val="24"/>
          <w:lang w:bidi="ar-SA"/>
        </w:rPr>
        <w:t>pharmacon</w:t>
      </w:r>
      <w:r>
        <w:rPr>
          <w:rFonts w:ascii="Times New Roman" w:hAnsi="Times New Roman" w:cs="Times New Roman"/>
          <w:sz w:val="24"/>
          <w:szCs w:val="24"/>
          <w:lang w:val="ru-RU" w:bidi="ar-SA"/>
        </w:rPr>
        <w:t>», обозначающий одновременно две противоположности одного средства – лекарство и яд, входят в название науки вместе со словом «</w:t>
      </w:r>
      <w:r>
        <w:rPr>
          <w:rFonts w:ascii="Times New Roman" w:hAnsi="Times New Roman" w:cs="Times New Roman"/>
          <w:sz w:val="24"/>
          <w:szCs w:val="24"/>
          <w:lang w:bidi="ar-SA"/>
        </w:rPr>
        <w:t>gnosis</w:t>
      </w:r>
      <w:r>
        <w:rPr>
          <w:rFonts w:ascii="Times New Roman" w:hAnsi="Times New Roman" w:cs="Times New Roman"/>
          <w:sz w:val="24"/>
          <w:szCs w:val="24"/>
          <w:lang w:val="ru-RU" w:bidi="ar-SA"/>
        </w:rPr>
        <w:t>» - знание.</w:t>
      </w:r>
    </w:p>
    <w:p w:rsidR="0091062C" w:rsidRPr="002E4EF7" w:rsidRDefault="00D31B35" w:rsidP="00D31B35">
      <w:pPr>
        <w:spacing w:after="0" w:line="240" w:lineRule="auto"/>
        <w:jc w:val="both"/>
        <w:textAlignment w:val="baseline"/>
        <w:rPr>
          <w:rFonts w:ascii="Times New Roman" w:eastAsia="Times New Roman" w:hAnsi="Times New Roman" w:cs="Times New Roman"/>
          <w:color w:val="000000"/>
          <w:sz w:val="24"/>
          <w:szCs w:val="24"/>
        </w:rPr>
      </w:pPr>
      <w:r w:rsidRPr="002E4EF7">
        <w:rPr>
          <w:rFonts w:ascii="Times New Roman" w:eastAsia="Times New Roman" w:hAnsi="Times New Roman" w:cs="Times New Roman"/>
          <w:color w:val="000000"/>
          <w:sz w:val="24"/>
          <w:szCs w:val="24"/>
        </w:rPr>
        <w:lastRenderedPageBreak/>
        <w:t>С древних времен люди накапливали знания о растениях. Для них было жизненно важно различать съедобные они или нет, ядовитые или лекарственные, знать, где их стоит искать, где они растут, когда их собирать, как правильно хранить. Люди задавались вопросом, к каким видам принадлежат растения? К живым или не живым? Ведь они не подвижны, у них нет органов обоняния, осязания и т. п.. Великий древнегреческий философ и учёный Аристотель первым определил, что растения относятся к живым организмам, путем помещения растений между неодушевлёнными предметами и животными. </w:t>
      </w:r>
      <w:r w:rsidRPr="002E4EF7">
        <w:rPr>
          <w:rFonts w:ascii="Times New Roman" w:eastAsia="Times New Roman" w:hAnsi="Times New Roman" w:cs="Times New Roman"/>
          <w:color w:val="000000"/>
          <w:sz w:val="24"/>
          <w:szCs w:val="24"/>
          <w:bdr w:val="none" w:sz="0" w:space="0" w:color="auto" w:frame="1"/>
        </w:rPr>
        <w:br/>
      </w:r>
    </w:p>
    <w:p w:rsidR="003E4E5A" w:rsidRPr="00B9035D" w:rsidRDefault="00C24440" w:rsidP="00623AC3">
      <w:pPr>
        <w:rPr>
          <w:rFonts w:ascii="Times New Roman" w:hAnsi="Times New Roman" w:cs="Times New Roman"/>
          <w:sz w:val="24"/>
          <w:szCs w:val="24"/>
          <w:shd w:val="clear" w:color="auto" w:fill="FFFFFF"/>
        </w:rPr>
      </w:pPr>
      <w:r w:rsidRPr="00B9035D">
        <w:rPr>
          <w:rFonts w:ascii="Times New Roman" w:hAnsi="Times New Roman" w:cs="Times New Roman"/>
          <w:sz w:val="24"/>
          <w:szCs w:val="24"/>
          <w:shd w:val="clear" w:color="auto" w:fill="FFFFFF"/>
        </w:rPr>
        <w:t>Многие из них хорошо известны практически каждому, другие не столь популярны, но тоже широко используются в народной и официальной медицине.</w:t>
      </w:r>
      <w:r w:rsidR="003E4E5A" w:rsidRPr="00B9035D">
        <w:rPr>
          <w:rFonts w:ascii="Times New Roman" w:hAnsi="Times New Roman" w:cs="Times New Roman"/>
          <w:sz w:val="24"/>
          <w:szCs w:val="24"/>
          <w:shd w:val="clear" w:color="auto" w:fill="FFFFFF"/>
        </w:rPr>
        <w:t xml:space="preserve"> Большинство лекарственных средств растительного происхождения, употребляемых в современной научной медицине, вошли в нее после тщательного и всестороннего изучения из эмпирической медицины. Под эмпирической медициной следует понимать совокупность различных средств и методов лечения, основанную только на опыте врачевателя. В этой медицине не используется научный эксперимент, а все многообразие лекарственных средств и методов лечения применяется только на основе многовекового опыта. Чаще всего средства эмпирической медицины направлены на устранение отдельных симптомов ( жара, боли, кашля, озноба, тошноты, слабости, потери аппетита, нарушения сна), каждый из которых может иметь различну</w:t>
      </w:r>
      <w:r w:rsidR="00C705A4">
        <w:rPr>
          <w:rFonts w:ascii="Times New Roman" w:hAnsi="Times New Roman" w:cs="Times New Roman"/>
          <w:sz w:val="24"/>
          <w:szCs w:val="24"/>
          <w:shd w:val="clear" w:color="auto" w:fill="FFFFFF"/>
        </w:rPr>
        <w:t>ю п</w:t>
      </w:r>
      <w:r w:rsidR="003E4E5A" w:rsidRPr="00B9035D">
        <w:rPr>
          <w:rFonts w:ascii="Times New Roman" w:hAnsi="Times New Roman" w:cs="Times New Roman"/>
          <w:sz w:val="24"/>
          <w:szCs w:val="24"/>
          <w:shd w:val="clear" w:color="auto" w:fill="FFFFFF"/>
        </w:rPr>
        <w:t>ричину и поэтому требует различных средств и методов медикаментозного воздействия. Однако предлагаемые эмпирической медициной средства порой оказываются весьма эффективными: ведут к улучшению самочувствия больного и даже к полному его выздоровлению.</w:t>
      </w:r>
    </w:p>
    <w:p w:rsidR="00C24440" w:rsidRPr="00B9035D" w:rsidRDefault="003E4E5A" w:rsidP="00623AC3">
      <w:pPr>
        <w:rPr>
          <w:rFonts w:ascii="Times New Roman" w:hAnsi="Times New Roman" w:cs="Times New Roman"/>
          <w:sz w:val="24"/>
          <w:szCs w:val="24"/>
        </w:rPr>
      </w:pPr>
      <w:r w:rsidRPr="00B9035D">
        <w:rPr>
          <w:rFonts w:ascii="Times New Roman" w:hAnsi="Times New Roman" w:cs="Times New Roman"/>
          <w:sz w:val="24"/>
          <w:szCs w:val="24"/>
          <w:shd w:val="clear" w:color="auto" w:fill="FFFFFF"/>
        </w:rPr>
        <w:t xml:space="preserve">   Необходимо отметить, что лекарственные растения применяют не только в медицине. Они используются в ряде отраслей народного хозяйства и в пищевой промышленности.</w:t>
      </w:r>
      <w:r w:rsidR="00C24440" w:rsidRPr="00B9035D">
        <w:rPr>
          <w:rFonts w:ascii="Times New Roman" w:hAnsi="Times New Roman" w:cs="Times New Roman"/>
          <w:sz w:val="24"/>
          <w:szCs w:val="24"/>
        </w:rPr>
        <w:br/>
      </w:r>
      <w:r w:rsidR="00AE2117" w:rsidRPr="00B9035D">
        <w:rPr>
          <w:rFonts w:ascii="Times New Roman" w:hAnsi="Times New Roman" w:cs="Times New Roman"/>
          <w:sz w:val="24"/>
          <w:szCs w:val="24"/>
        </w:rPr>
        <w:t>Теория (3 часа)  История возникновения траволечения, польза и вред растений, наука фармакогнозия,  понятие эмпирическая медицина.</w:t>
      </w:r>
    </w:p>
    <w:p w:rsidR="00AE2117" w:rsidRPr="00B9035D" w:rsidRDefault="00AE2117" w:rsidP="00623AC3">
      <w:pPr>
        <w:rPr>
          <w:rFonts w:ascii="Times New Roman" w:hAnsi="Times New Roman" w:cs="Times New Roman"/>
          <w:sz w:val="24"/>
          <w:szCs w:val="24"/>
        </w:rPr>
      </w:pPr>
      <w:r w:rsidRPr="00B9035D">
        <w:rPr>
          <w:rFonts w:ascii="Times New Roman" w:hAnsi="Times New Roman" w:cs="Times New Roman"/>
          <w:sz w:val="24"/>
          <w:szCs w:val="24"/>
        </w:rPr>
        <w:t>Практика (6 часов) Сбор информации (анкетирование) о лечении травами, изучение свойств лечебных растений, оформление и выпуск информационных листков «</w:t>
      </w:r>
      <w:r w:rsidR="00C705A4">
        <w:rPr>
          <w:rFonts w:ascii="Times New Roman" w:hAnsi="Times New Roman" w:cs="Times New Roman"/>
          <w:sz w:val="24"/>
          <w:szCs w:val="24"/>
        </w:rPr>
        <w:t>Знакомые незнакомцы</w:t>
      </w:r>
      <w:r w:rsidRPr="00B9035D">
        <w:rPr>
          <w:rFonts w:ascii="Times New Roman" w:hAnsi="Times New Roman" w:cs="Times New Roman"/>
          <w:sz w:val="24"/>
          <w:szCs w:val="24"/>
        </w:rPr>
        <w:t>»,  выступление перед младшими школьниками «Польза и вред</w:t>
      </w:r>
      <w:r w:rsidR="00E549B5" w:rsidRPr="00B9035D">
        <w:rPr>
          <w:rFonts w:ascii="Times New Roman" w:hAnsi="Times New Roman" w:cs="Times New Roman"/>
          <w:sz w:val="24"/>
          <w:szCs w:val="24"/>
        </w:rPr>
        <w:t xml:space="preserve"> лекарственных растений».</w:t>
      </w:r>
    </w:p>
    <w:p w:rsidR="003E4E5A" w:rsidRPr="002E4EF7" w:rsidRDefault="003E4E5A" w:rsidP="00623AC3"/>
    <w:p w:rsidR="00C24440" w:rsidRPr="00BD60E6" w:rsidRDefault="008308F2" w:rsidP="00B9035D">
      <w:pPr>
        <w:rPr>
          <w:rFonts w:ascii="Times New Roman" w:hAnsi="Times New Roman" w:cs="Times New Roman"/>
          <w:b/>
          <w:sz w:val="24"/>
          <w:szCs w:val="24"/>
        </w:rPr>
      </w:pPr>
      <w:r w:rsidRPr="00BD60E6">
        <w:rPr>
          <w:rFonts w:ascii="Times New Roman" w:hAnsi="Times New Roman" w:cs="Times New Roman"/>
          <w:b/>
          <w:sz w:val="24"/>
          <w:szCs w:val="24"/>
        </w:rPr>
        <w:t>5</w:t>
      </w:r>
      <w:r w:rsidR="00C24440" w:rsidRPr="00BD60E6">
        <w:rPr>
          <w:rFonts w:ascii="Times New Roman" w:hAnsi="Times New Roman" w:cs="Times New Roman"/>
          <w:b/>
          <w:sz w:val="24"/>
          <w:szCs w:val="24"/>
        </w:rPr>
        <w:t>. Культурные лекарственные растения</w:t>
      </w:r>
      <w:r w:rsidR="008C167F" w:rsidRPr="00BD60E6">
        <w:rPr>
          <w:rFonts w:ascii="Times New Roman" w:hAnsi="Times New Roman" w:cs="Times New Roman"/>
          <w:b/>
          <w:sz w:val="24"/>
          <w:szCs w:val="24"/>
        </w:rPr>
        <w:t>.(9</w:t>
      </w:r>
      <w:r w:rsidR="00C24440" w:rsidRPr="00BD60E6">
        <w:rPr>
          <w:rFonts w:ascii="Times New Roman" w:hAnsi="Times New Roman" w:cs="Times New Roman"/>
          <w:b/>
          <w:sz w:val="24"/>
          <w:szCs w:val="24"/>
        </w:rPr>
        <w:t xml:space="preserve"> часов)</w:t>
      </w:r>
    </w:p>
    <w:p w:rsidR="00C24440" w:rsidRPr="00B9035D" w:rsidRDefault="00C24440" w:rsidP="00B9035D">
      <w:pPr>
        <w:rPr>
          <w:rFonts w:ascii="Times New Roman" w:hAnsi="Times New Roman" w:cs="Times New Roman"/>
          <w:sz w:val="24"/>
          <w:szCs w:val="24"/>
        </w:rPr>
      </w:pPr>
      <w:r w:rsidRPr="00B9035D">
        <w:rPr>
          <w:rFonts w:ascii="Times New Roman" w:hAnsi="Times New Roman" w:cs="Times New Roman"/>
          <w:sz w:val="24"/>
          <w:szCs w:val="24"/>
        </w:rPr>
        <w:t>При всем богатстве выбора лекарственных средств в аптеках использование различных растений в лечении становится все более популярным. Но мест, где без боязни можно собирать травы для домашней аптечки, с каждым годом становится все меньше. Поэтому в последнее время возрождаются традиции устраивать возле дома или на дачных участкахклумбы с лекарственными травами. Ухаживая за таким цветником, можно решить несколько задач:</w:t>
      </w:r>
    </w:p>
    <w:p w:rsidR="00C24440" w:rsidRPr="00B9035D" w:rsidRDefault="00C24440" w:rsidP="00B9035D">
      <w:pPr>
        <w:rPr>
          <w:rFonts w:ascii="Times New Roman" w:hAnsi="Times New Roman" w:cs="Times New Roman"/>
          <w:sz w:val="24"/>
          <w:szCs w:val="24"/>
        </w:rPr>
      </w:pPr>
      <w:r w:rsidRPr="00B9035D">
        <w:rPr>
          <w:rFonts w:ascii="Times New Roman" w:hAnsi="Times New Roman" w:cs="Times New Roman"/>
          <w:sz w:val="24"/>
          <w:szCs w:val="24"/>
        </w:rPr>
        <w:t>- вырастить полезные растения с дальнейшим применением в лечении;</w:t>
      </w:r>
    </w:p>
    <w:p w:rsidR="00C24440" w:rsidRPr="00B9035D" w:rsidRDefault="00C24440" w:rsidP="00B9035D">
      <w:pPr>
        <w:rPr>
          <w:rFonts w:ascii="Times New Roman" w:hAnsi="Times New Roman" w:cs="Times New Roman"/>
          <w:sz w:val="24"/>
          <w:szCs w:val="24"/>
        </w:rPr>
      </w:pPr>
      <w:r w:rsidRPr="00B9035D">
        <w:rPr>
          <w:rFonts w:ascii="Times New Roman" w:hAnsi="Times New Roman" w:cs="Times New Roman"/>
          <w:sz w:val="24"/>
          <w:szCs w:val="24"/>
        </w:rPr>
        <w:t>- создать оригинальный дизайн в своем саду;</w:t>
      </w:r>
    </w:p>
    <w:p w:rsidR="00C24440" w:rsidRPr="00B9035D" w:rsidRDefault="00C24440" w:rsidP="00B9035D">
      <w:pPr>
        <w:rPr>
          <w:rFonts w:ascii="Times New Roman" w:hAnsi="Times New Roman" w:cs="Times New Roman"/>
          <w:sz w:val="24"/>
          <w:szCs w:val="24"/>
        </w:rPr>
      </w:pPr>
      <w:r w:rsidRPr="00B9035D">
        <w:rPr>
          <w:rFonts w:ascii="Times New Roman" w:hAnsi="Times New Roman" w:cs="Times New Roman"/>
          <w:sz w:val="24"/>
          <w:szCs w:val="24"/>
        </w:rPr>
        <w:lastRenderedPageBreak/>
        <w:t>- сберечь свое время и силы, ведь большинство лекарственных трав достаточно неприхотливы и не требуют повышенного внимания.</w:t>
      </w:r>
    </w:p>
    <w:p w:rsidR="00C24440" w:rsidRPr="00B9035D" w:rsidRDefault="00C24440" w:rsidP="00B9035D">
      <w:pPr>
        <w:rPr>
          <w:rFonts w:ascii="Times New Roman" w:hAnsi="Times New Roman" w:cs="Times New Roman"/>
          <w:color w:val="000000"/>
          <w:sz w:val="24"/>
          <w:szCs w:val="24"/>
        </w:rPr>
      </w:pPr>
      <w:r w:rsidRPr="00B9035D">
        <w:rPr>
          <w:rFonts w:ascii="Times New Roman" w:hAnsi="Times New Roman" w:cs="Times New Roman"/>
          <w:color w:val="000000"/>
          <w:sz w:val="24"/>
          <w:szCs w:val="24"/>
        </w:rPr>
        <w:t>Хотя лекарственные растения не требуют тщательного ухода, следует учитывать, что некоторым из них лучше расти на солнечных участках, а другие довольствуются тенью, но требовательны к качеству почвы. Однолетние и многолетние растения лучше высаживать на разных участках.</w:t>
      </w:r>
    </w:p>
    <w:p w:rsidR="00DA39FA" w:rsidRPr="00B9035D" w:rsidRDefault="00DA39FA" w:rsidP="00B9035D">
      <w:pPr>
        <w:rPr>
          <w:rFonts w:ascii="Times New Roman" w:hAnsi="Times New Roman" w:cs="Times New Roman"/>
          <w:color w:val="000000"/>
          <w:sz w:val="24"/>
          <w:szCs w:val="24"/>
        </w:rPr>
      </w:pPr>
      <w:r w:rsidRPr="00B9035D">
        <w:rPr>
          <w:rFonts w:ascii="Times New Roman" w:hAnsi="Times New Roman" w:cs="Times New Roman"/>
          <w:color w:val="000000"/>
          <w:sz w:val="24"/>
          <w:szCs w:val="24"/>
        </w:rPr>
        <w:t xml:space="preserve">     Лекарственные растения обладают не только лечебными, но и декоративными качествами. Ассортимент лекарственных растений настолько разнообразен, что можно создать цветник – миксбордер в любой цветовой гамме.</w:t>
      </w:r>
    </w:p>
    <w:p w:rsidR="00DA39FA" w:rsidRPr="00B9035D" w:rsidRDefault="00DA39FA" w:rsidP="00B9035D">
      <w:pPr>
        <w:rPr>
          <w:rFonts w:ascii="Times New Roman" w:hAnsi="Times New Roman" w:cs="Times New Roman"/>
          <w:color w:val="000000"/>
          <w:sz w:val="24"/>
          <w:szCs w:val="24"/>
        </w:rPr>
      </w:pPr>
      <w:r w:rsidRPr="00B9035D">
        <w:rPr>
          <w:rFonts w:ascii="Times New Roman" w:hAnsi="Times New Roman" w:cs="Times New Roman"/>
          <w:color w:val="000000"/>
          <w:sz w:val="24"/>
          <w:szCs w:val="24"/>
        </w:rPr>
        <w:t>Желто-оранжевая палитра: арника, бессмертник песчаный, горечавка желтая, девясил высокий, зверобой продырявленный, лапчатка прямостоячая, первоцвет весенний.</w:t>
      </w:r>
    </w:p>
    <w:p w:rsidR="00DA39FA" w:rsidRPr="00B9035D" w:rsidRDefault="00DA39FA" w:rsidP="00B9035D">
      <w:pPr>
        <w:rPr>
          <w:rFonts w:ascii="Times New Roman" w:hAnsi="Times New Roman" w:cs="Times New Roman"/>
          <w:color w:val="000000"/>
          <w:sz w:val="24"/>
          <w:szCs w:val="24"/>
        </w:rPr>
      </w:pPr>
      <w:r w:rsidRPr="00B9035D">
        <w:rPr>
          <w:rFonts w:ascii="Times New Roman" w:hAnsi="Times New Roman" w:cs="Times New Roman"/>
          <w:color w:val="000000"/>
          <w:sz w:val="24"/>
          <w:szCs w:val="24"/>
        </w:rPr>
        <w:t>Синяя гамма: барвинок малый, иссоп лекарственный, лаванда узколистная, мята перечная, шалфей лекарственный.</w:t>
      </w:r>
    </w:p>
    <w:p w:rsidR="00DA39FA" w:rsidRPr="00B9035D" w:rsidRDefault="00DA39FA" w:rsidP="00B9035D">
      <w:pPr>
        <w:rPr>
          <w:rFonts w:ascii="Times New Roman" w:hAnsi="Times New Roman" w:cs="Times New Roman"/>
          <w:color w:val="000000"/>
          <w:sz w:val="24"/>
          <w:szCs w:val="24"/>
        </w:rPr>
      </w:pPr>
      <w:r w:rsidRPr="00B9035D">
        <w:rPr>
          <w:rFonts w:ascii="Times New Roman" w:hAnsi="Times New Roman" w:cs="Times New Roman"/>
          <w:color w:val="000000"/>
          <w:sz w:val="24"/>
          <w:szCs w:val="24"/>
        </w:rPr>
        <w:t>Розово-лиловая гамма : бадан толстолистный, василек синий, душица обыкновенная, кровохлебка лекарственная, мальва лесная, пустырник сердечный, тимьян ползучий, шиповник морщинистый.</w:t>
      </w:r>
    </w:p>
    <w:p w:rsidR="00DA39FA" w:rsidRPr="00B9035D" w:rsidRDefault="003E5B83" w:rsidP="00B9035D">
      <w:pPr>
        <w:rPr>
          <w:rFonts w:ascii="Times New Roman" w:hAnsi="Times New Roman" w:cs="Times New Roman"/>
          <w:sz w:val="24"/>
          <w:szCs w:val="24"/>
        </w:rPr>
      </w:pPr>
      <w:r w:rsidRPr="00B9035D">
        <w:rPr>
          <w:rFonts w:ascii="Times New Roman" w:hAnsi="Times New Roman" w:cs="Times New Roman"/>
          <w:color w:val="000000"/>
          <w:sz w:val="24"/>
          <w:szCs w:val="24"/>
        </w:rPr>
        <w:t>Белые: змееголовник молдавский, клопогон, маргаритка, мелиса лекарственная, таволга вязолистная, чернушка дамасская.</w:t>
      </w:r>
      <w:ins w:id="0" w:author="Unknown">
        <w:r w:rsidR="00DA39FA" w:rsidRPr="00B9035D">
          <w:rPr>
            <w:rFonts w:ascii="Times New Roman" w:hAnsi="Times New Roman" w:cs="Times New Roman"/>
            <w:sz w:val="24"/>
            <w:szCs w:val="24"/>
          </w:rPr>
          <w:t>.</w:t>
        </w:r>
      </w:ins>
    </w:p>
    <w:p w:rsidR="003E5B83" w:rsidRPr="00B9035D" w:rsidRDefault="003E5B83" w:rsidP="00B9035D">
      <w:pPr>
        <w:rPr>
          <w:rFonts w:ascii="Times New Roman" w:hAnsi="Times New Roman" w:cs="Times New Roman"/>
          <w:sz w:val="24"/>
          <w:szCs w:val="24"/>
        </w:rPr>
      </w:pPr>
      <w:r w:rsidRPr="00B9035D">
        <w:rPr>
          <w:rFonts w:ascii="Times New Roman" w:hAnsi="Times New Roman" w:cs="Times New Roman"/>
          <w:sz w:val="24"/>
          <w:szCs w:val="24"/>
        </w:rPr>
        <w:t>Эффект продолжительного цветения достигается путем подбора растений, которые будут цвести один за другим от ранней весны до первого снега.</w:t>
      </w:r>
    </w:p>
    <w:p w:rsidR="00C24440" w:rsidRPr="00B9035D" w:rsidRDefault="003E5B83" w:rsidP="00B9035D">
      <w:pPr>
        <w:rPr>
          <w:rFonts w:ascii="Times New Roman" w:hAnsi="Times New Roman" w:cs="Times New Roman"/>
          <w:color w:val="000000"/>
          <w:sz w:val="24"/>
          <w:szCs w:val="24"/>
        </w:rPr>
      </w:pPr>
      <w:r w:rsidRPr="00B9035D">
        <w:rPr>
          <w:rFonts w:ascii="Times New Roman" w:hAnsi="Times New Roman" w:cs="Times New Roman"/>
          <w:color w:val="000000"/>
          <w:sz w:val="24"/>
          <w:szCs w:val="24"/>
        </w:rPr>
        <w:t>Теория (1 час)  Культурные лекарственные растения, их виды и многообразие.</w:t>
      </w:r>
    </w:p>
    <w:p w:rsidR="003E5B83" w:rsidRPr="00B9035D" w:rsidRDefault="003E5B83" w:rsidP="00B9035D">
      <w:pPr>
        <w:rPr>
          <w:rFonts w:ascii="Times New Roman" w:hAnsi="Times New Roman" w:cs="Times New Roman"/>
          <w:color w:val="000000"/>
          <w:sz w:val="24"/>
          <w:szCs w:val="24"/>
        </w:rPr>
      </w:pPr>
      <w:r w:rsidRPr="00B9035D">
        <w:rPr>
          <w:rFonts w:ascii="Times New Roman" w:hAnsi="Times New Roman" w:cs="Times New Roman"/>
          <w:color w:val="000000"/>
          <w:sz w:val="24"/>
          <w:szCs w:val="24"/>
        </w:rPr>
        <w:t xml:space="preserve">Практика (8 часов) Составление перечня лекарственных растений, памятки по их </w:t>
      </w:r>
      <w:r w:rsidR="00D23D57" w:rsidRPr="00B9035D">
        <w:rPr>
          <w:rFonts w:ascii="Times New Roman" w:hAnsi="Times New Roman" w:cs="Times New Roman"/>
          <w:color w:val="000000"/>
          <w:sz w:val="24"/>
          <w:szCs w:val="24"/>
        </w:rPr>
        <w:t>выращиван</w:t>
      </w:r>
      <w:r w:rsidRPr="00B9035D">
        <w:rPr>
          <w:rFonts w:ascii="Times New Roman" w:hAnsi="Times New Roman" w:cs="Times New Roman"/>
          <w:color w:val="000000"/>
          <w:sz w:val="24"/>
          <w:szCs w:val="24"/>
        </w:rPr>
        <w:t>ию, выпуск информационных листков «</w:t>
      </w:r>
      <w:r w:rsidR="00C705A4">
        <w:rPr>
          <w:rFonts w:ascii="Times New Roman" w:hAnsi="Times New Roman" w:cs="Times New Roman"/>
          <w:color w:val="000000"/>
          <w:sz w:val="24"/>
          <w:szCs w:val="24"/>
        </w:rPr>
        <w:t>Знакомые незнакомцы</w:t>
      </w:r>
      <w:r w:rsidRPr="00B9035D">
        <w:rPr>
          <w:rFonts w:ascii="Times New Roman" w:hAnsi="Times New Roman" w:cs="Times New Roman"/>
          <w:color w:val="000000"/>
          <w:sz w:val="24"/>
          <w:szCs w:val="24"/>
        </w:rPr>
        <w:t>», выступление перед младшими школьниками ,</w:t>
      </w:r>
      <w:r w:rsidR="00D23D57" w:rsidRPr="00B9035D">
        <w:rPr>
          <w:rFonts w:ascii="Times New Roman" w:hAnsi="Times New Roman" w:cs="Times New Roman"/>
          <w:color w:val="000000"/>
          <w:sz w:val="24"/>
          <w:szCs w:val="24"/>
        </w:rPr>
        <w:t xml:space="preserve">подбор лекарственных растений  для миксбордера, </w:t>
      </w:r>
      <w:r w:rsidRPr="00B9035D">
        <w:rPr>
          <w:rFonts w:ascii="Times New Roman" w:hAnsi="Times New Roman" w:cs="Times New Roman"/>
          <w:color w:val="000000"/>
          <w:sz w:val="24"/>
          <w:szCs w:val="24"/>
        </w:rPr>
        <w:t>оформление картотеки «Лечебная флора Северного Подмосковья».</w:t>
      </w:r>
    </w:p>
    <w:p w:rsidR="00C24440" w:rsidRPr="00BD60E6" w:rsidRDefault="008308F2" w:rsidP="00B9035D">
      <w:pPr>
        <w:rPr>
          <w:rFonts w:ascii="Times New Roman" w:hAnsi="Times New Roman" w:cs="Times New Roman"/>
          <w:b/>
          <w:color w:val="000000"/>
          <w:sz w:val="24"/>
          <w:szCs w:val="24"/>
        </w:rPr>
      </w:pPr>
      <w:r w:rsidRPr="00BD60E6">
        <w:rPr>
          <w:rFonts w:ascii="Times New Roman" w:hAnsi="Times New Roman" w:cs="Times New Roman"/>
          <w:b/>
          <w:color w:val="000000"/>
          <w:sz w:val="24"/>
          <w:szCs w:val="24"/>
        </w:rPr>
        <w:t>6</w:t>
      </w:r>
      <w:r w:rsidR="00C24440" w:rsidRPr="00BD60E6">
        <w:rPr>
          <w:rFonts w:ascii="Times New Roman" w:hAnsi="Times New Roman" w:cs="Times New Roman"/>
          <w:b/>
          <w:color w:val="000000"/>
          <w:sz w:val="24"/>
          <w:szCs w:val="24"/>
        </w:rPr>
        <w:t>. Комна</w:t>
      </w:r>
      <w:r w:rsidR="00D23D57" w:rsidRPr="00BD60E6">
        <w:rPr>
          <w:rFonts w:ascii="Times New Roman" w:hAnsi="Times New Roman" w:cs="Times New Roman"/>
          <w:b/>
          <w:color w:val="000000"/>
          <w:sz w:val="24"/>
          <w:szCs w:val="24"/>
        </w:rPr>
        <w:t>тные лекарственные растения .(8</w:t>
      </w:r>
      <w:r w:rsidR="00C24440" w:rsidRPr="00BD60E6">
        <w:rPr>
          <w:rFonts w:ascii="Times New Roman" w:hAnsi="Times New Roman" w:cs="Times New Roman"/>
          <w:b/>
          <w:color w:val="000000"/>
          <w:sz w:val="24"/>
          <w:szCs w:val="24"/>
        </w:rPr>
        <w:t xml:space="preserve"> часов)</w:t>
      </w:r>
    </w:p>
    <w:p w:rsidR="00D23D57" w:rsidRPr="00B9035D" w:rsidRDefault="00D23D57" w:rsidP="00B9035D">
      <w:pPr>
        <w:rPr>
          <w:rFonts w:ascii="Times New Roman" w:hAnsi="Times New Roman" w:cs="Times New Roman"/>
          <w:sz w:val="24"/>
          <w:szCs w:val="24"/>
          <w:shd w:val="clear" w:color="auto" w:fill="FFFFFF"/>
        </w:rPr>
      </w:pPr>
      <w:r w:rsidRPr="00B9035D">
        <w:rPr>
          <w:rFonts w:ascii="Times New Roman" w:hAnsi="Times New Roman" w:cs="Times New Roman"/>
          <w:sz w:val="24"/>
          <w:szCs w:val="24"/>
          <w:shd w:val="clear" w:color="auto" w:fill="FFFFFF"/>
        </w:rPr>
        <w:t xml:space="preserve">     Практически ни один дом не обходится без комнатных растений. Даже те, у кого не хватает времени на уход за ними, с удовольствием ставят на компьютерный стол неприхотливый кактус. Растения способны одним своим присутствием создать в помещении яркую атмосферу, добавить уюта и ощущения живой природы. Это особенно актуально для жителей мегаполиса, когда в бетонных коробках задыхаешься от нехватки свежего воздуха и замкнутого пространства.</w:t>
      </w:r>
    </w:p>
    <w:p w:rsidR="00D23D57" w:rsidRPr="00B9035D" w:rsidRDefault="00D23D57" w:rsidP="00B9035D">
      <w:pPr>
        <w:rPr>
          <w:rFonts w:ascii="Times New Roman" w:hAnsi="Times New Roman" w:cs="Times New Roman"/>
          <w:color w:val="000000" w:themeColor="text1"/>
          <w:sz w:val="24"/>
          <w:szCs w:val="24"/>
          <w:shd w:val="clear" w:color="auto" w:fill="FFFFFF"/>
        </w:rPr>
      </w:pPr>
      <w:r w:rsidRPr="00B9035D">
        <w:rPr>
          <w:rFonts w:ascii="Times New Roman" w:hAnsi="Times New Roman" w:cs="Times New Roman"/>
          <w:color w:val="000000" w:themeColor="text1"/>
          <w:sz w:val="24"/>
          <w:szCs w:val="24"/>
          <w:shd w:val="clear" w:color="auto" w:fill="FFFFFF"/>
        </w:rPr>
        <w:t xml:space="preserve">   Растения не только делают любую комнату уютней и красивей, но так же они помогут избавиться от большинства болезней. При этом нужно учесть, что каждый лекарственный цветок способен справиться с определенными болезнями. Каждый, кто любит домашние цветы знает о том, что благодаря им атмосфера в доме становится более благоприятной.</w:t>
      </w:r>
    </w:p>
    <w:p w:rsidR="00D23D57" w:rsidRPr="00B9035D" w:rsidRDefault="00D23D57" w:rsidP="00B9035D">
      <w:pPr>
        <w:rPr>
          <w:rFonts w:ascii="Times New Roman" w:hAnsi="Times New Roman" w:cs="Times New Roman"/>
          <w:color w:val="000000" w:themeColor="text1"/>
          <w:sz w:val="24"/>
          <w:szCs w:val="24"/>
          <w:shd w:val="clear" w:color="auto" w:fill="FFFFFF"/>
        </w:rPr>
      </w:pPr>
      <w:r w:rsidRPr="00B9035D">
        <w:rPr>
          <w:rFonts w:ascii="Times New Roman" w:hAnsi="Times New Roman" w:cs="Times New Roman"/>
          <w:color w:val="000000" w:themeColor="text1"/>
          <w:sz w:val="24"/>
          <w:szCs w:val="24"/>
          <w:shd w:val="clear" w:color="auto" w:fill="FFFFFF"/>
        </w:rPr>
        <w:lastRenderedPageBreak/>
        <w:t>Некоторые комнатные растения способны очищать воздух от химических вредных веществ. Растения способны восполнять не только недостаток влаги в воздухе, но и нехватку кислорода. Человек поглощает кислород и выдыхает углекислый газ. Растения «дышат» наоборот.  Многие комнатные растения, которые мы разводим у себя в квартирах, являются не только украшением для наших квартир, но и могут оказаться прекрасными, незаменимыми лекарями.</w:t>
      </w:r>
    </w:p>
    <w:p w:rsidR="006B2F73" w:rsidRPr="00B9035D" w:rsidRDefault="006B2F73" w:rsidP="00B9035D">
      <w:pPr>
        <w:rPr>
          <w:rFonts w:ascii="Times New Roman" w:hAnsi="Times New Roman" w:cs="Times New Roman"/>
          <w:color w:val="000000" w:themeColor="text1"/>
          <w:sz w:val="24"/>
          <w:szCs w:val="24"/>
          <w:shd w:val="clear" w:color="auto" w:fill="FFFFFF"/>
        </w:rPr>
      </w:pPr>
    </w:p>
    <w:p w:rsidR="003A17AB" w:rsidRPr="00B9035D" w:rsidRDefault="003A17AB" w:rsidP="00B9035D">
      <w:pPr>
        <w:rPr>
          <w:rFonts w:ascii="Times New Roman" w:hAnsi="Times New Roman" w:cs="Times New Roman"/>
          <w:sz w:val="24"/>
          <w:szCs w:val="24"/>
        </w:rPr>
      </w:pPr>
      <w:r w:rsidRPr="00B9035D">
        <w:rPr>
          <w:rFonts w:ascii="Times New Roman" w:hAnsi="Times New Roman" w:cs="Times New Roman"/>
          <w:sz w:val="24"/>
          <w:szCs w:val="24"/>
        </w:rPr>
        <w:t xml:space="preserve">   Прежде чем приступить к лечению, необходимо вспомнить, в каких условиях выращивалось то или иное растение, использовались ли для ускорения его роста минеральные удобрения. Если ответ положительный, значит, такое растение не подходит для приготовления лечебных отваров, так как организму будет причинен больше вред, чем польза.</w:t>
      </w:r>
    </w:p>
    <w:p w:rsidR="003A17AB" w:rsidRPr="00B9035D" w:rsidRDefault="003A17AB" w:rsidP="00B9035D">
      <w:pPr>
        <w:rPr>
          <w:rFonts w:ascii="Times New Roman" w:hAnsi="Times New Roman" w:cs="Times New Roman"/>
          <w:sz w:val="24"/>
          <w:szCs w:val="24"/>
        </w:rPr>
      </w:pPr>
      <w:r w:rsidRPr="00B9035D">
        <w:rPr>
          <w:rFonts w:ascii="Times New Roman" w:hAnsi="Times New Roman" w:cs="Times New Roman"/>
          <w:sz w:val="24"/>
          <w:szCs w:val="24"/>
        </w:rPr>
        <w:t xml:space="preserve">   Ведь в древние времена народные лекари для лечения болезней собирали растения, произраста</w:t>
      </w:r>
      <w:r w:rsidR="002069AF" w:rsidRPr="00B9035D">
        <w:rPr>
          <w:rFonts w:ascii="Times New Roman" w:hAnsi="Times New Roman" w:cs="Times New Roman"/>
          <w:sz w:val="24"/>
          <w:szCs w:val="24"/>
        </w:rPr>
        <w:t>ю</w:t>
      </w:r>
      <w:r w:rsidRPr="00B9035D">
        <w:rPr>
          <w:rFonts w:ascii="Times New Roman" w:hAnsi="Times New Roman" w:cs="Times New Roman"/>
          <w:sz w:val="24"/>
          <w:szCs w:val="24"/>
        </w:rPr>
        <w:t xml:space="preserve">щие только в чистых зонах, чтобы в их листьях, цветках, стеблях и корнях не накопились вредные вещества – отходы производства. </w:t>
      </w:r>
      <w:r w:rsidR="002069AF" w:rsidRPr="00B9035D">
        <w:rPr>
          <w:rFonts w:ascii="Times New Roman" w:hAnsi="Times New Roman" w:cs="Times New Roman"/>
          <w:sz w:val="24"/>
          <w:szCs w:val="24"/>
        </w:rPr>
        <w:t>Поэтому готовить отвары нужно только из растений, выращенных в экологически чистых условиях.</w:t>
      </w:r>
    </w:p>
    <w:p w:rsidR="002069AF" w:rsidRPr="00B9035D" w:rsidRDefault="002069AF" w:rsidP="003A17AB">
      <w:pPr>
        <w:rPr>
          <w:rFonts w:ascii="Times New Roman" w:hAnsi="Times New Roman" w:cs="Times New Roman"/>
          <w:sz w:val="24"/>
          <w:szCs w:val="24"/>
        </w:rPr>
      </w:pPr>
      <w:r w:rsidRPr="00B9035D">
        <w:rPr>
          <w:rFonts w:ascii="Times New Roman" w:hAnsi="Times New Roman" w:cs="Times New Roman"/>
          <w:sz w:val="24"/>
          <w:szCs w:val="24"/>
        </w:rPr>
        <w:t xml:space="preserve">   Не все домашние цветы можно использовать для лечения заболеваний. Некоторые из них поглощают их воздуха вредные вещества, тем самым, очищая воздух в помещении. Например, хлорофитум – ценное растение в плане поддержания здоровья. Но есть одно но! Хлорофитум, как губка, впитывает в себя все вредные вещества, очищает воздух, поэтому использование его в лекарственных целях представляется нецеле</w:t>
      </w:r>
      <w:r w:rsidR="00C705A4">
        <w:rPr>
          <w:rFonts w:ascii="Times New Roman" w:hAnsi="Times New Roman" w:cs="Times New Roman"/>
          <w:sz w:val="24"/>
          <w:szCs w:val="24"/>
        </w:rPr>
        <w:t>со</w:t>
      </w:r>
      <w:r w:rsidRPr="00B9035D">
        <w:rPr>
          <w:rFonts w:ascii="Times New Roman" w:hAnsi="Times New Roman" w:cs="Times New Roman"/>
          <w:sz w:val="24"/>
          <w:szCs w:val="24"/>
        </w:rPr>
        <w:t>образным.</w:t>
      </w:r>
    </w:p>
    <w:p w:rsidR="002069AF" w:rsidRPr="00B9035D" w:rsidRDefault="002069AF" w:rsidP="003A17AB">
      <w:pPr>
        <w:rPr>
          <w:rFonts w:ascii="Times New Roman" w:hAnsi="Times New Roman" w:cs="Times New Roman"/>
          <w:sz w:val="24"/>
          <w:szCs w:val="24"/>
        </w:rPr>
      </w:pPr>
      <w:r w:rsidRPr="00B9035D">
        <w:rPr>
          <w:rFonts w:ascii="Times New Roman" w:hAnsi="Times New Roman" w:cs="Times New Roman"/>
          <w:sz w:val="24"/>
          <w:szCs w:val="24"/>
        </w:rPr>
        <w:t xml:space="preserve">    Многие комнатные растения содержат ядовитые вещества, поэтому необходимо точно знать, какие из них можно использовать для лечения, а какие нет.</w:t>
      </w:r>
    </w:p>
    <w:p w:rsidR="002069AF" w:rsidRPr="00B9035D" w:rsidRDefault="002069AF" w:rsidP="003A17AB">
      <w:pPr>
        <w:rPr>
          <w:rFonts w:ascii="Times New Roman" w:hAnsi="Times New Roman" w:cs="Times New Roman"/>
          <w:sz w:val="24"/>
          <w:szCs w:val="24"/>
        </w:rPr>
      </w:pPr>
      <w:r w:rsidRPr="00B9035D">
        <w:rPr>
          <w:rFonts w:ascii="Times New Roman" w:hAnsi="Times New Roman" w:cs="Times New Roman"/>
          <w:sz w:val="24"/>
          <w:szCs w:val="24"/>
        </w:rPr>
        <w:t xml:space="preserve"> Область применения комнатных лекарственных растений : наружное применение и очищение воздуха в помещении.  Заболевание легче предотвратить, нежели его вылечить, поэтому в доме всегда должны царить мир и покой. Только радостная и размеренная жизнь будет способствовать сохранению здоровья. А если какие болячки и появились, для их лечения можно и нужно применять комнатные растения.</w:t>
      </w:r>
    </w:p>
    <w:p w:rsidR="002069AF" w:rsidRPr="00B9035D" w:rsidRDefault="002069AF" w:rsidP="003A17AB">
      <w:pPr>
        <w:rPr>
          <w:rFonts w:ascii="Times New Roman" w:hAnsi="Times New Roman" w:cs="Times New Roman"/>
          <w:sz w:val="24"/>
          <w:szCs w:val="24"/>
        </w:rPr>
      </w:pPr>
      <w:r w:rsidRPr="00B9035D">
        <w:rPr>
          <w:rFonts w:ascii="Times New Roman" w:hAnsi="Times New Roman" w:cs="Times New Roman"/>
          <w:sz w:val="24"/>
          <w:szCs w:val="24"/>
        </w:rPr>
        <w:t>Теория (2 часа) Изучение многообразия комнатных лекарственных растений.</w:t>
      </w:r>
    </w:p>
    <w:p w:rsidR="002069AF" w:rsidRPr="00B9035D" w:rsidRDefault="002069AF" w:rsidP="003A17AB">
      <w:pPr>
        <w:rPr>
          <w:rFonts w:ascii="Times New Roman" w:hAnsi="Times New Roman" w:cs="Times New Roman"/>
          <w:sz w:val="24"/>
          <w:szCs w:val="24"/>
        </w:rPr>
      </w:pPr>
      <w:r w:rsidRPr="00B9035D">
        <w:rPr>
          <w:rFonts w:ascii="Times New Roman" w:hAnsi="Times New Roman" w:cs="Times New Roman"/>
          <w:sz w:val="24"/>
          <w:szCs w:val="24"/>
        </w:rPr>
        <w:t xml:space="preserve">Практика (6 часов) </w:t>
      </w:r>
      <w:r w:rsidR="00B9035D" w:rsidRPr="00B9035D">
        <w:rPr>
          <w:rFonts w:ascii="Times New Roman" w:hAnsi="Times New Roman" w:cs="Times New Roman"/>
          <w:sz w:val="24"/>
          <w:szCs w:val="24"/>
        </w:rPr>
        <w:t xml:space="preserve"> Составл</w:t>
      </w:r>
      <w:r w:rsidR="00C705A4">
        <w:rPr>
          <w:rFonts w:ascii="Times New Roman" w:hAnsi="Times New Roman" w:cs="Times New Roman"/>
          <w:sz w:val="24"/>
          <w:szCs w:val="24"/>
        </w:rPr>
        <w:t>ение перечня тенелюбивых и свет</w:t>
      </w:r>
      <w:r w:rsidR="00B9035D" w:rsidRPr="00B9035D">
        <w:rPr>
          <w:rFonts w:ascii="Times New Roman" w:hAnsi="Times New Roman" w:cs="Times New Roman"/>
          <w:sz w:val="24"/>
          <w:szCs w:val="24"/>
        </w:rPr>
        <w:t>олюбивых комнатных растений, выращивание  полезных растений для классных кабинетов, выпуск информационного листка «</w:t>
      </w:r>
      <w:r w:rsidR="00C705A4">
        <w:rPr>
          <w:rFonts w:ascii="Times New Roman" w:hAnsi="Times New Roman" w:cs="Times New Roman"/>
          <w:sz w:val="24"/>
          <w:szCs w:val="24"/>
        </w:rPr>
        <w:t>Знакомые незнакомцы</w:t>
      </w:r>
      <w:r w:rsidR="00B9035D" w:rsidRPr="00B9035D">
        <w:rPr>
          <w:rFonts w:ascii="Times New Roman" w:hAnsi="Times New Roman" w:cs="Times New Roman"/>
          <w:sz w:val="24"/>
          <w:szCs w:val="24"/>
        </w:rPr>
        <w:t>», подготовка и проведение конференции «Наши зеленые друзья».</w:t>
      </w:r>
    </w:p>
    <w:p w:rsidR="00153A1F" w:rsidRDefault="00153A1F" w:rsidP="00C24440">
      <w:pPr>
        <w:pStyle w:val="a4"/>
        <w:rPr>
          <w:rFonts w:ascii="Times New Roman" w:hAnsi="Times New Roman" w:cs="Times New Roman"/>
          <w:color w:val="000000" w:themeColor="text1"/>
          <w:sz w:val="24"/>
          <w:szCs w:val="24"/>
          <w:shd w:val="clear" w:color="auto" w:fill="FFFFFF"/>
          <w:lang w:val="ru-RU"/>
        </w:rPr>
      </w:pPr>
    </w:p>
    <w:p w:rsidR="0049305A" w:rsidRDefault="0049305A" w:rsidP="00C24440">
      <w:pPr>
        <w:pStyle w:val="a4"/>
        <w:rPr>
          <w:rFonts w:ascii="Times New Roman" w:hAnsi="Times New Roman" w:cs="Times New Roman"/>
          <w:color w:val="000000" w:themeColor="text1"/>
          <w:sz w:val="24"/>
          <w:szCs w:val="24"/>
          <w:shd w:val="clear" w:color="auto" w:fill="FFFFFF"/>
          <w:lang w:val="ru-RU"/>
        </w:rPr>
      </w:pPr>
    </w:p>
    <w:p w:rsidR="0049305A" w:rsidRDefault="0049305A" w:rsidP="00C24440">
      <w:pPr>
        <w:pStyle w:val="a4"/>
        <w:rPr>
          <w:rFonts w:ascii="Times New Roman" w:hAnsi="Times New Roman" w:cs="Times New Roman"/>
          <w:color w:val="000000" w:themeColor="text1"/>
          <w:sz w:val="24"/>
          <w:szCs w:val="24"/>
          <w:shd w:val="clear" w:color="auto" w:fill="FFFFFF"/>
          <w:lang w:val="ru-RU"/>
        </w:rPr>
      </w:pPr>
    </w:p>
    <w:p w:rsidR="0049305A" w:rsidRDefault="0049305A" w:rsidP="00C24440">
      <w:pPr>
        <w:pStyle w:val="a4"/>
        <w:rPr>
          <w:rFonts w:ascii="Times New Roman" w:hAnsi="Times New Roman" w:cs="Times New Roman"/>
          <w:color w:val="000000" w:themeColor="text1"/>
          <w:sz w:val="24"/>
          <w:szCs w:val="24"/>
          <w:shd w:val="clear" w:color="auto" w:fill="FFFFFF"/>
          <w:lang w:val="ru-RU"/>
        </w:rPr>
      </w:pPr>
    </w:p>
    <w:p w:rsidR="0049305A" w:rsidRDefault="0049305A" w:rsidP="00C24440">
      <w:pPr>
        <w:pStyle w:val="a4"/>
        <w:rPr>
          <w:rFonts w:ascii="Times New Roman" w:hAnsi="Times New Roman" w:cs="Times New Roman"/>
          <w:color w:val="000000" w:themeColor="text1"/>
          <w:sz w:val="24"/>
          <w:szCs w:val="24"/>
          <w:shd w:val="clear" w:color="auto" w:fill="FFFFFF"/>
          <w:lang w:val="ru-RU"/>
        </w:rPr>
      </w:pPr>
    </w:p>
    <w:p w:rsidR="0049305A" w:rsidRDefault="0049305A" w:rsidP="00C24440">
      <w:pPr>
        <w:pStyle w:val="a4"/>
        <w:rPr>
          <w:rFonts w:ascii="Times New Roman" w:hAnsi="Times New Roman" w:cs="Times New Roman"/>
          <w:color w:val="000000" w:themeColor="text1"/>
          <w:sz w:val="24"/>
          <w:szCs w:val="24"/>
          <w:shd w:val="clear" w:color="auto" w:fill="FFFFFF"/>
          <w:lang w:val="ru-RU"/>
        </w:rPr>
      </w:pPr>
    </w:p>
    <w:p w:rsidR="003A17AB" w:rsidRPr="002E4EF7" w:rsidRDefault="003A17AB" w:rsidP="00C24440">
      <w:pPr>
        <w:pStyle w:val="a4"/>
        <w:rPr>
          <w:rFonts w:ascii="Times New Roman" w:hAnsi="Times New Roman" w:cs="Times New Roman"/>
          <w:color w:val="000000" w:themeColor="text1"/>
          <w:sz w:val="24"/>
          <w:szCs w:val="24"/>
          <w:shd w:val="clear" w:color="auto" w:fill="FFFFFF"/>
          <w:lang w:val="ru-RU"/>
        </w:rPr>
      </w:pPr>
    </w:p>
    <w:p w:rsidR="00C24440" w:rsidRPr="002E4EF7" w:rsidRDefault="00C24440" w:rsidP="00C24440">
      <w:pPr>
        <w:tabs>
          <w:tab w:val="left" w:pos="6285"/>
        </w:tabs>
        <w:ind w:left="708"/>
        <w:jc w:val="center"/>
        <w:rPr>
          <w:rFonts w:ascii="Times New Roman" w:hAnsi="Times New Roman" w:cs="Times New Roman"/>
          <w:b/>
          <w:sz w:val="24"/>
          <w:szCs w:val="24"/>
        </w:rPr>
      </w:pPr>
      <w:r w:rsidRPr="002E4EF7">
        <w:rPr>
          <w:rFonts w:ascii="Times New Roman" w:hAnsi="Times New Roman" w:cs="Times New Roman"/>
          <w:b/>
          <w:sz w:val="24"/>
          <w:szCs w:val="24"/>
        </w:rPr>
        <w:lastRenderedPageBreak/>
        <w:t>Календарно – тематическоепланирование</w:t>
      </w:r>
    </w:p>
    <w:tbl>
      <w:tblPr>
        <w:tblStyle w:val="a7"/>
        <w:tblW w:w="0" w:type="auto"/>
        <w:tblLayout w:type="fixed"/>
        <w:tblLook w:val="04A0"/>
      </w:tblPr>
      <w:tblGrid>
        <w:gridCol w:w="534"/>
        <w:gridCol w:w="2976"/>
        <w:gridCol w:w="3686"/>
        <w:gridCol w:w="1134"/>
        <w:gridCol w:w="1241"/>
      </w:tblGrid>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w:t>
            </w:r>
          </w:p>
          <w:p w:rsidR="00C24440" w:rsidRPr="002E4EF7" w:rsidRDefault="00C24440"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п/п</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Наименование разделов и тем</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Характеристика основных видов деятельности ученика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Плановые</w:t>
            </w:r>
          </w:p>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сроки</w:t>
            </w:r>
          </w:p>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прохож</w:t>
            </w:r>
          </w:p>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дения</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Скорректиро</w:t>
            </w:r>
          </w:p>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ванные</w:t>
            </w:r>
          </w:p>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сроки</w:t>
            </w:r>
          </w:p>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прохождения</w:t>
            </w:r>
          </w:p>
        </w:tc>
      </w:tr>
      <w:tr w:rsidR="00C24440" w:rsidRPr="002E4EF7" w:rsidTr="00B975B3">
        <w:tc>
          <w:tcPr>
            <w:tcW w:w="957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b/>
                <w:sz w:val="24"/>
                <w:szCs w:val="24"/>
                <w:lang w:val="ru-RU"/>
              </w:rPr>
            </w:pPr>
            <w:r w:rsidRPr="002E4EF7">
              <w:rPr>
                <w:rFonts w:ascii="Times New Roman" w:hAnsi="Times New Roman" w:cs="Times New Roman"/>
                <w:b/>
                <w:sz w:val="24"/>
                <w:szCs w:val="24"/>
                <w:lang w:val="ru-RU"/>
              </w:rPr>
              <w:t>1. Введение (4ч</w:t>
            </w:r>
            <w:r w:rsidR="008F46E8">
              <w:rPr>
                <w:rFonts w:ascii="Times New Roman" w:hAnsi="Times New Roman" w:cs="Times New Roman"/>
                <w:b/>
                <w:sz w:val="24"/>
                <w:szCs w:val="24"/>
                <w:lang w:val="ru-RU"/>
              </w:rPr>
              <w:t>аса</w:t>
            </w:r>
            <w:r w:rsidRPr="002E4EF7">
              <w:rPr>
                <w:rFonts w:ascii="Times New Roman" w:hAnsi="Times New Roman" w:cs="Times New Roman"/>
                <w:b/>
                <w:sz w:val="24"/>
                <w:szCs w:val="24"/>
                <w:lang w:val="ru-RU"/>
              </w:rPr>
              <w:t>)</w:t>
            </w: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rPr>
                <w:rFonts w:ascii="Times New Roman" w:hAnsi="Times New Roman" w:cs="Times New Roman"/>
                <w:sz w:val="24"/>
                <w:szCs w:val="24"/>
                <w:lang w:val="ru-RU"/>
              </w:rPr>
            </w:pPr>
            <w:r>
              <w:rPr>
                <w:rFonts w:ascii="Times New Roman" w:hAnsi="Times New Roman" w:cs="Times New Roman"/>
                <w:sz w:val="24"/>
                <w:szCs w:val="24"/>
                <w:lang w:val="ru-RU"/>
              </w:rPr>
              <w:t>Многообразие лекарственных растений и их роль в жизни человека.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rPr>
                <w:rFonts w:ascii="Times New Roman" w:hAnsi="Times New Roman" w:cs="Times New Roman"/>
                <w:sz w:val="24"/>
                <w:szCs w:val="24"/>
                <w:lang w:val="ru-RU"/>
              </w:rPr>
            </w:pPr>
            <w:r>
              <w:rPr>
                <w:rFonts w:ascii="Times New Roman" w:hAnsi="Times New Roman" w:cs="Times New Roman"/>
                <w:sz w:val="24"/>
                <w:szCs w:val="24"/>
                <w:lang w:val="ru-RU"/>
              </w:rPr>
              <w:t>Просмотр и обсуждение видео материалов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Лекарственные растения пришкольной территории</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Исследование пришкольной территории, выявление лекарственных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Перечень лекарственных растений растущих рядом</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Составление перечня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Фармакологические свойства растений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Краткое описание найденных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Итого:</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lang w:val="ru-RU"/>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4</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153A1F" w:rsidRPr="002E4EF7" w:rsidTr="00B975B3">
        <w:tc>
          <w:tcPr>
            <w:tcW w:w="957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3A1F" w:rsidRPr="002E4EF7" w:rsidRDefault="008F46E8" w:rsidP="00153A1F">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2.   Правила сбора </w:t>
            </w:r>
            <w:r w:rsidR="00153A1F" w:rsidRPr="002E4EF7">
              <w:rPr>
                <w:rFonts w:ascii="Times New Roman" w:hAnsi="Times New Roman" w:cs="Times New Roman"/>
                <w:b/>
                <w:sz w:val="24"/>
                <w:szCs w:val="24"/>
                <w:lang w:val="ru-RU"/>
              </w:rPr>
              <w:t xml:space="preserve"> лекарственных растений.</w:t>
            </w:r>
            <w:r w:rsidR="008308F2" w:rsidRPr="002E4EF7">
              <w:rPr>
                <w:rFonts w:ascii="Times New Roman" w:hAnsi="Times New Roman" w:cs="Times New Roman"/>
                <w:b/>
                <w:sz w:val="24"/>
                <w:szCs w:val="24"/>
                <w:lang w:val="ru-RU"/>
              </w:rPr>
              <w:t xml:space="preserve"> (3</w:t>
            </w:r>
            <w:r>
              <w:rPr>
                <w:rFonts w:ascii="Times New Roman" w:hAnsi="Times New Roman" w:cs="Times New Roman"/>
                <w:b/>
                <w:sz w:val="24"/>
                <w:szCs w:val="24"/>
                <w:lang w:val="ru-RU"/>
              </w:rPr>
              <w:t>часа</w:t>
            </w:r>
            <w:r w:rsidR="00153A1F" w:rsidRPr="002E4EF7">
              <w:rPr>
                <w:rFonts w:ascii="Times New Roman" w:hAnsi="Times New Roman" w:cs="Times New Roman"/>
                <w:b/>
                <w:sz w:val="24"/>
                <w:szCs w:val="24"/>
                <w:lang w:val="ru-RU"/>
              </w:rPr>
              <w:t>)</w:t>
            </w:r>
          </w:p>
        </w:tc>
      </w:tr>
      <w:tr w:rsidR="008C167F"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5</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Периоды сбора лекарственного сырья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Составление таблицы сбора трав по времени года и суток</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8C167F"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8C167F" w:rsidP="00B975B3">
            <w:pPr>
              <w:jc w:val="center"/>
              <w:rPr>
                <w:rFonts w:ascii="Times New Roman" w:hAnsi="Times New Roman" w:cs="Times New Roman"/>
                <w:sz w:val="24"/>
                <w:szCs w:val="24"/>
                <w:lang w:val="ru-RU"/>
              </w:rPr>
            </w:pPr>
          </w:p>
        </w:tc>
      </w:tr>
      <w:tr w:rsidR="008C167F"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6</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Сбор корней одуванчика и корневищ ползучего пырея.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Подготовка сырья к хранению</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8C167F"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167F" w:rsidRPr="002E4EF7" w:rsidRDefault="008C167F" w:rsidP="00B975B3">
            <w:pPr>
              <w:jc w:val="center"/>
              <w:rPr>
                <w:rFonts w:ascii="Times New Roman" w:hAnsi="Times New Roman" w:cs="Times New Roman"/>
                <w:sz w:val="24"/>
                <w:szCs w:val="24"/>
                <w:lang w:val="ru-RU"/>
              </w:rPr>
            </w:pPr>
          </w:p>
        </w:tc>
      </w:tr>
      <w:tr w:rsidR="008F46E8"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615D7C"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Игра-викторина «Вершки или корешки»</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615D7C"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Викторина на знание трав.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615D7C" w:rsidRDefault="008F46E8"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615D7C" w:rsidRDefault="008F46E8" w:rsidP="00B975B3">
            <w:pPr>
              <w:jc w:val="center"/>
              <w:rPr>
                <w:rFonts w:ascii="Times New Roman" w:hAnsi="Times New Roman" w:cs="Times New Roman"/>
                <w:sz w:val="24"/>
                <w:szCs w:val="24"/>
                <w:lang w:val="ru-RU"/>
              </w:rPr>
            </w:pPr>
          </w:p>
        </w:tc>
      </w:tr>
      <w:tr w:rsidR="008F46E8"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615D7C" w:rsidRDefault="008F46E8" w:rsidP="00B975B3">
            <w:pPr>
              <w:jc w:val="center"/>
              <w:rPr>
                <w:rFonts w:ascii="Times New Roman" w:hAnsi="Times New Roman" w:cs="Times New Roman"/>
                <w:sz w:val="24"/>
                <w:szCs w:val="24"/>
                <w:lang w:val="ru-RU"/>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rPr>
                <w:rFonts w:ascii="Times New Roman" w:hAnsi="Times New Roman" w:cs="Times New Roman"/>
                <w:sz w:val="24"/>
                <w:szCs w:val="24"/>
                <w:lang w:val="ru-RU"/>
              </w:rPr>
            </w:pPr>
            <w:r>
              <w:rPr>
                <w:rFonts w:ascii="Times New Roman" w:hAnsi="Times New Roman" w:cs="Times New Roman"/>
                <w:sz w:val="24"/>
                <w:szCs w:val="24"/>
                <w:lang w:val="ru-RU"/>
              </w:rPr>
              <w:t>Итого:</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2E4EF7" w:rsidRDefault="008F46E8" w:rsidP="00B975B3">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2E4EF7" w:rsidRDefault="008F46E8" w:rsidP="00B975B3">
            <w:pPr>
              <w:jc w:val="center"/>
              <w:rPr>
                <w:rFonts w:ascii="Times New Roman" w:hAnsi="Times New Roman" w:cs="Times New Roman"/>
                <w:sz w:val="24"/>
                <w:szCs w:val="24"/>
              </w:rPr>
            </w:pPr>
          </w:p>
        </w:tc>
      </w:tr>
      <w:tr w:rsidR="008F46E8" w:rsidRPr="002E4EF7" w:rsidTr="00C705A4">
        <w:tc>
          <w:tcPr>
            <w:tcW w:w="957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b/>
                <w:sz w:val="24"/>
                <w:szCs w:val="24"/>
                <w:lang w:val="ru-RU"/>
              </w:rPr>
            </w:pPr>
            <w:r w:rsidRPr="008F46E8">
              <w:rPr>
                <w:rFonts w:ascii="Times New Roman" w:hAnsi="Times New Roman" w:cs="Times New Roman"/>
                <w:b/>
                <w:sz w:val="24"/>
                <w:szCs w:val="24"/>
                <w:lang w:val="ru-RU"/>
              </w:rPr>
              <w:t>3. Правила сушки лекарственных растений ( 3 часа)</w:t>
            </w:r>
          </w:p>
        </w:tc>
      </w:tr>
      <w:tr w:rsidR="008F46E8"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Правила сушки лекарственного сырья : естественная и искусственная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615D7C" w:rsidP="00B975B3">
            <w:pPr>
              <w:rPr>
                <w:rFonts w:ascii="Times New Roman" w:hAnsi="Times New Roman" w:cs="Times New Roman"/>
                <w:sz w:val="24"/>
                <w:szCs w:val="24"/>
                <w:lang w:val="ru-RU"/>
              </w:rPr>
            </w:pPr>
            <w:r>
              <w:rPr>
                <w:rFonts w:ascii="Times New Roman" w:hAnsi="Times New Roman" w:cs="Times New Roman"/>
                <w:sz w:val="24"/>
                <w:szCs w:val="24"/>
                <w:lang w:val="ru-RU"/>
              </w:rPr>
              <w:t>Составление памятки по сушке растений ( что можно и чего нельзя)</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p>
        </w:tc>
      </w:tr>
      <w:tr w:rsidR="008F46E8"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Сушка кореньев – исследование.</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Нарезка кореньев одуванчика вдоль и поперек для просушки.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p>
        </w:tc>
      </w:tr>
      <w:tr w:rsidR="008F46E8"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3558A5"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Сушка листьев - исследование</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3558A5"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Сушка листьев при различном освещении и доступе воздуха.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3558A5" w:rsidRDefault="008F46E8"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3558A5" w:rsidRDefault="008F46E8" w:rsidP="00B975B3">
            <w:pPr>
              <w:jc w:val="center"/>
              <w:rPr>
                <w:rFonts w:ascii="Times New Roman" w:hAnsi="Times New Roman" w:cs="Times New Roman"/>
                <w:sz w:val="24"/>
                <w:szCs w:val="24"/>
                <w:lang w:val="ru-RU"/>
              </w:rPr>
            </w:pPr>
          </w:p>
        </w:tc>
      </w:tr>
      <w:tr w:rsidR="008F46E8"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3558A5" w:rsidRDefault="008F46E8" w:rsidP="00B975B3">
            <w:pPr>
              <w:jc w:val="center"/>
              <w:rPr>
                <w:rFonts w:ascii="Times New Roman" w:hAnsi="Times New Roman" w:cs="Times New Roman"/>
                <w:sz w:val="24"/>
                <w:szCs w:val="24"/>
                <w:lang w:val="ru-RU"/>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rPr>
                <w:rFonts w:ascii="Times New Roman" w:hAnsi="Times New Roman" w:cs="Times New Roman"/>
                <w:sz w:val="24"/>
                <w:szCs w:val="24"/>
                <w:lang w:val="ru-RU"/>
              </w:rPr>
            </w:pPr>
            <w:r>
              <w:rPr>
                <w:rFonts w:ascii="Times New Roman" w:hAnsi="Times New Roman" w:cs="Times New Roman"/>
                <w:sz w:val="24"/>
                <w:szCs w:val="24"/>
                <w:lang w:val="ru-RU"/>
              </w:rPr>
              <w:t>Итого:</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rPr>
                <w:rFonts w:ascii="Times New Roman" w:hAnsi="Times New Roman" w:cs="Times New Roman"/>
                <w:sz w:val="24"/>
                <w:szCs w:val="24"/>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46E8" w:rsidRPr="008F46E8" w:rsidRDefault="008F46E8" w:rsidP="00B975B3">
            <w:pPr>
              <w:jc w:val="center"/>
              <w:rPr>
                <w:rFonts w:ascii="Times New Roman" w:hAnsi="Times New Roman" w:cs="Times New Roman"/>
                <w:sz w:val="24"/>
                <w:szCs w:val="24"/>
              </w:rPr>
            </w:pPr>
          </w:p>
        </w:tc>
      </w:tr>
      <w:tr w:rsidR="00C24440" w:rsidRPr="002E4EF7" w:rsidTr="00B975B3">
        <w:tc>
          <w:tcPr>
            <w:tcW w:w="957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b/>
                <w:sz w:val="24"/>
                <w:szCs w:val="24"/>
                <w:lang w:val="ru-RU"/>
              </w:rPr>
            </w:pPr>
            <w:r>
              <w:rPr>
                <w:rFonts w:ascii="Times New Roman" w:hAnsi="Times New Roman" w:cs="Times New Roman"/>
                <w:b/>
                <w:sz w:val="24"/>
                <w:szCs w:val="24"/>
                <w:lang w:val="ru-RU"/>
              </w:rPr>
              <w:t>4</w:t>
            </w:r>
            <w:r w:rsidR="00C24440" w:rsidRPr="002E4EF7">
              <w:rPr>
                <w:rFonts w:ascii="Times New Roman" w:hAnsi="Times New Roman" w:cs="Times New Roman"/>
                <w:b/>
                <w:sz w:val="24"/>
                <w:szCs w:val="24"/>
                <w:lang w:val="ru-RU"/>
              </w:rPr>
              <w:t>. Дикорастущие лекарственны</w:t>
            </w:r>
            <w:r>
              <w:rPr>
                <w:rFonts w:ascii="Times New Roman" w:hAnsi="Times New Roman" w:cs="Times New Roman"/>
                <w:b/>
                <w:sz w:val="24"/>
                <w:szCs w:val="24"/>
                <w:lang w:val="ru-RU"/>
              </w:rPr>
              <w:t>е растения нашей местности. ( 9</w:t>
            </w:r>
            <w:r w:rsidR="00C24440" w:rsidRPr="002E4EF7">
              <w:rPr>
                <w:rFonts w:ascii="Times New Roman" w:hAnsi="Times New Roman" w:cs="Times New Roman"/>
                <w:b/>
                <w:sz w:val="24"/>
                <w:szCs w:val="24"/>
                <w:lang w:val="ru-RU"/>
              </w:rPr>
              <w:t xml:space="preserve"> часов)</w:t>
            </w: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Историческая справка по траволечению</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Просмотр видео материалов, обсуждение.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Фармакогнозия – наука изучающая лекарственные растения.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особенностей фармакогнозии.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153A1F">
            <w:pPr>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Знакомство с эмпирической медициной.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Анкетирование родных и знакомых на предмет использования лекарственных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Лекарственные растения нашей местности</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Составления перечня лекарственных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lastRenderedPageBreak/>
              <w:t>1</w:t>
            </w:r>
            <w:r w:rsidR="008F46E8">
              <w:rPr>
                <w:rFonts w:ascii="Times New Roman" w:hAnsi="Times New Roman" w:cs="Times New Roman"/>
                <w:sz w:val="24"/>
                <w:szCs w:val="24"/>
                <w:lang w:val="ru-RU"/>
              </w:rPr>
              <w:t>5</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Особенности применения лекарственных растений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Показания и противопоказания по приему лекарственных растений – составление памятки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1</w:t>
            </w:r>
            <w:r w:rsidR="008F46E8">
              <w:rPr>
                <w:rFonts w:ascii="Times New Roman" w:hAnsi="Times New Roman" w:cs="Times New Roman"/>
                <w:sz w:val="24"/>
                <w:szCs w:val="24"/>
                <w:lang w:val="ru-RU"/>
              </w:rPr>
              <w:t>6</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свойств растений: одуванчик, крапива, лопух</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3558A5" w:rsidP="00C705A4">
            <w:pPr>
              <w:rPr>
                <w:rFonts w:ascii="Times New Roman" w:hAnsi="Times New Roman" w:cs="Times New Roman"/>
                <w:sz w:val="24"/>
                <w:szCs w:val="24"/>
                <w:lang w:val="ru-RU"/>
              </w:rPr>
            </w:pPr>
            <w:r>
              <w:rPr>
                <w:rFonts w:ascii="Times New Roman" w:hAnsi="Times New Roman" w:cs="Times New Roman"/>
                <w:sz w:val="24"/>
                <w:szCs w:val="24"/>
                <w:lang w:val="ru-RU"/>
              </w:rPr>
              <w:t>Выпуск информационного листка «</w:t>
            </w:r>
            <w:r w:rsidR="00C705A4">
              <w:rPr>
                <w:rFonts w:ascii="Times New Roman" w:hAnsi="Times New Roman" w:cs="Times New Roman"/>
                <w:sz w:val="24"/>
                <w:szCs w:val="24"/>
                <w:lang w:val="ru-RU"/>
              </w:rPr>
              <w:t>Знакомые незнакомцы</w:t>
            </w:r>
            <w:r>
              <w:rPr>
                <w:rFonts w:ascii="Times New Roman" w:hAnsi="Times New Roman" w:cs="Times New Roman"/>
                <w:sz w:val="24"/>
                <w:szCs w:val="24"/>
                <w:lang w:val="ru-RU"/>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1</w:t>
            </w:r>
            <w:r w:rsidR="008F46E8">
              <w:rPr>
                <w:rFonts w:ascii="Times New Roman" w:hAnsi="Times New Roman" w:cs="Times New Roman"/>
                <w:sz w:val="24"/>
                <w:szCs w:val="24"/>
                <w:lang w:val="ru-RU"/>
              </w:rPr>
              <w:t>7</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BD60E6"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свойств растений: мать и мачеха, ромашка, липовый цвет</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BD60E6" w:rsidP="00B975B3">
            <w:pPr>
              <w:rPr>
                <w:rFonts w:ascii="Times New Roman" w:hAnsi="Times New Roman" w:cs="Times New Roman"/>
                <w:sz w:val="24"/>
                <w:szCs w:val="24"/>
                <w:lang w:val="ru-RU"/>
              </w:rPr>
            </w:pPr>
            <w:r>
              <w:rPr>
                <w:rFonts w:ascii="Times New Roman" w:hAnsi="Times New Roman" w:cs="Times New Roman"/>
                <w:sz w:val="24"/>
                <w:szCs w:val="24"/>
                <w:lang w:val="ru-RU"/>
              </w:rPr>
              <w:t>Выступление перед младшими школьниками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1</w:t>
            </w:r>
            <w:r w:rsidR="008F46E8">
              <w:rPr>
                <w:rFonts w:ascii="Times New Roman" w:hAnsi="Times New Roman" w:cs="Times New Roman"/>
                <w:sz w:val="24"/>
                <w:szCs w:val="24"/>
                <w:lang w:val="ru-RU"/>
              </w:rPr>
              <w:t>8</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BD60E6"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свойств растений: сосновая хвоя, Иван-чай, подорожник</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BD60E6" w:rsidP="00C705A4">
            <w:pPr>
              <w:rPr>
                <w:rFonts w:ascii="Times New Roman" w:hAnsi="Times New Roman" w:cs="Times New Roman"/>
                <w:sz w:val="24"/>
                <w:szCs w:val="24"/>
                <w:lang w:val="ru-RU"/>
              </w:rPr>
            </w:pPr>
            <w:r>
              <w:rPr>
                <w:rFonts w:ascii="Times New Roman" w:hAnsi="Times New Roman" w:cs="Times New Roman"/>
                <w:sz w:val="24"/>
                <w:szCs w:val="24"/>
                <w:lang w:val="ru-RU"/>
              </w:rPr>
              <w:t>Выпуск информационного листка «</w:t>
            </w:r>
            <w:r w:rsidR="00C705A4">
              <w:rPr>
                <w:rFonts w:ascii="Times New Roman" w:hAnsi="Times New Roman" w:cs="Times New Roman"/>
                <w:sz w:val="24"/>
                <w:szCs w:val="24"/>
                <w:lang w:val="ru-RU"/>
              </w:rPr>
              <w:t>Знакомые незнакомцы</w:t>
            </w:r>
            <w:r>
              <w:rPr>
                <w:rFonts w:ascii="Times New Roman" w:hAnsi="Times New Roman" w:cs="Times New Roman"/>
                <w:sz w:val="24"/>
                <w:szCs w:val="24"/>
                <w:lang w:val="ru-RU"/>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1</w:t>
            </w:r>
            <w:r w:rsidR="008F46E8">
              <w:rPr>
                <w:rFonts w:ascii="Times New Roman" w:hAnsi="Times New Roman" w:cs="Times New Roman"/>
                <w:sz w:val="24"/>
                <w:szCs w:val="24"/>
                <w:lang w:val="ru-RU"/>
              </w:rPr>
              <w:t>9</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BD60E6"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свойств растений: тысячелистник, зверобой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BD60E6" w:rsidP="00B975B3">
            <w:pPr>
              <w:rPr>
                <w:rFonts w:ascii="Times New Roman" w:hAnsi="Times New Roman" w:cs="Times New Roman"/>
                <w:sz w:val="24"/>
                <w:szCs w:val="24"/>
                <w:lang w:val="ru-RU"/>
              </w:rPr>
            </w:pPr>
            <w:r>
              <w:rPr>
                <w:rFonts w:ascii="Times New Roman" w:hAnsi="Times New Roman" w:cs="Times New Roman"/>
                <w:sz w:val="24"/>
                <w:szCs w:val="24"/>
                <w:lang w:val="ru-RU"/>
              </w:rPr>
              <w:t>Выпуск информационного листка для электронной газеты «Будь в курсе»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Итого:</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lang w:val="ru-RU"/>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9</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957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D60E6">
            <w:pPr>
              <w:jc w:val="center"/>
              <w:rPr>
                <w:rFonts w:ascii="Times New Roman" w:hAnsi="Times New Roman" w:cs="Times New Roman"/>
                <w:b/>
                <w:sz w:val="24"/>
                <w:szCs w:val="24"/>
                <w:lang w:val="ru-RU"/>
              </w:rPr>
            </w:pPr>
            <w:r>
              <w:rPr>
                <w:rFonts w:ascii="Times New Roman" w:hAnsi="Times New Roman" w:cs="Times New Roman"/>
                <w:b/>
                <w:sz w:val="24"/>
                <w:szCs w:val="24"/>
                <w:lang w:val="ru-RU"/>
              </w:rPr>
              <w:t>5</w:t>
            </w:r>
            <w:r w:rsidR="00C24440" w:rsidRPr="002E4EF7">
              <w:rPr>
                <w:rFonts w:ascii="Times New Roman" w:hAnsi="Times New Roman" w:cs="Times New Roman"/>
                <w:b/>
                <w:sz w:val="24"/>
                <w:szCs w:val="24"/>
                <w:lang w:val="ru-RU"/>
              </w:rPr>
              <w:t>. Культурные лекарственные растен</w:t>
            </w:r>
            <w:r>
              <w:rPr>
                <w:rFonts w:ascii="Times New Roman" w:hAnsi="Times New Roman" w:cs="Times New Roman"/>
                <w:b/>
                <w:sz w:val="24"/>
                <w:szCs w:val="24"/>
                <w:lang w:val="ru-RU"/>
              </w:rPr>
              <w:t>ия ( 9</w:t>
            </w:r>
            <w:r w:rsidR="00C24440" w:rsidRPr="002E4EF7">
              <w:rPr>
                <w:rFonts w:ascii="Times New Roman" w:hAnsi="Times New Roman" w:cs="Times New Roman"/>
                <w:b/>
                <w:sz w:val="24"/>
                <w:szCs w:val="24"/>
                <w:lang w:val="ru-RU"/>
              </w:rPr>
              <w:t xml:space="preserve"> часов)</w:t>
            </w: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20</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BD60E6" w:rsidP="00B975B3">
            <w:pPr>
              <w:rPr>
                <w:rFonts w:ascii="Times New Roman" w:hAnsi="Times New Roman" w:cs="Times New Roman"/>
                <w:sz w:val="24"/>
                <w:szCs w:val="24"/>
                <w:lang w:val="ru-RU"/>
              </w:rPr>
            </w:pPr>
            <w:r>
              <w:rPr>
                <w:rFonts w:ascii="Times New Roman" w:hAnsi="Times New Roman" w:cs="Times New Roman"/>
                <w:sz w:val="24"/>
                <w:szCs w:val="24"/>
                <w:lang w:val="ru-RU"/>
              </w:rPr>
              <w:t>Многообразие культурных лекарственных растений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E85A9D"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растений для нашей местности (климата)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21</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E85A9D" w:rsidP="00B975B3">
            <w:pPr>
              <w:rPr>
                <w:rFonts w:ascii="Times New Roman" w:hAnsi="Times New Roman" w:cs="Times New Roman"/>
                <w:sz w:val="24"/>
                <w:szCs w:val="24"/>
                <w:lang w:val="ru-RU"/>
              </w:rPr>
            </w:pPr>
            <w:r>
              <w:rPr>
                <w:rFonts w:ascii="Times New Roman" w:hAnsi="Times New Roman" w:cs="Times New Roman"/>
                <w:sz w:val="24"/>
                <w:szCs w:val="24"/>
                <w:lang w:val="ru-RU"/>
              </w:rPr>
              <w:t>Особенности выращивания растений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E85A9D" w:rsidP="00B975B3">
            <w:pPr>
              <w:rPr>
                <w:rFonts w:ascii="Times New Roman" w:hAnsi="Times New Roman" w:cs="Times New Roman"/>
                <w:sz w:val="24"/>
                <w:szCs w:val="24"/>
                <w:lang w:val="ru-RU"/>
              </w:rPr>
            </w:pPr>
            <w:r>
              <w:rPr>
                <w:rFonts w:ascii="Times New Roman" w:hAnsi="Times New Roman" w:cs="Times New Roman"/>
                <w:sz w:val="24"/>
                <w:szCs w:val="24"/>
                <w:lang w:val="ru-RU"/>
              </w:rPr>
              <w:t>Составление памятки по выращивании. Лекарственных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22</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E85A9D" w:rsidP="00B975B3">
            <w:pPr>
              <w:rPr>
                <w:rFonts w:ascii="Times New Roman" w:hAnsi="Times New Roman" w:cs="Times New Roman"/>
                <w:sz w:val="24"/>
                <w:szCs w:val="24"/>
                <w:lang w:val="ru-RU"/>
              </w:rPr>
            </w:pPr>
            <w:r>
              <w:rPr>
                <w:rFonts w:ascii="Times New Roman" w:hAnsi="Times New Roman" w:cs="Times New Roman"/>
                <w:sz w:val="24"/>
                <w:szCs w:val="24"/>
                <w:lang w:val="ru-RU"/>
              </w:rPr>
              <w:t>Применение лекарственных растений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E85A9D" w:rsidP="00B975B3">
            <w:pPr>
              <w:rPr>
                <w:rFonts w:ascii="Times New Roman" w:hAnsi="Times New Roman" w:cs="Times New Roman"/>
                <w:sz w:val="24"/>
                <w:szCs w:val="24"/>
                <w:lang w:val="ru-RU"/>
              </w:rPr>
            </w:pPr>
            <w:r>
              <w:rPr>
                <w:rFonts w:ascii="Times New Roman" w:hAnsi="Times New Roman" w:cs="Times New Roman"/>
                <w:sz w:val="24"/>
                <w:szCs w:val="24"/>
                <w:lang w:val="ru-RU"/>
              </w:rPr>
              <w:t>Составление памятки по применению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23</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E85A9D"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свойств растений: мята, мелиса, душица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E85A9D" w:rsidP="00C705A4">
            <w:pPr>
              <w:rPr>
                <w:rFonts w:ascii="Times New Roman" w:hAnsi="Times New Roman" w:cs="Times New Roman"/>
                <w:sz w:val="24"/>
                <w:szCs w:val="24"/>
                <w:lang w:val="ru-RU"/>
              </w:rPr>
            </w:pPr>
            <w:r>
              <w:rPr>
                <w:rFonts w:ascii="Times New Roman" w:hAnsi="Times New Roman" w:cs="Times New Roman"/>
                <w:sz w:val="24"/>
                <w:szCs w:val="24"/>
                <w:lang w:val="ru-RU"/>
              </w:rPr>
              <w:t>Выпуск информационного листка «</w:t>
            </w:r>
            <w:r w:rsidR="00C705A4">
              <w:rPr>
                <w:rFonts w:ascii="Times New Roman" w:hAnsi="Times New Roman" w:cs="Times New Roman"/>
                <w:sz w:val="24"/>
                <w:szCs w:val="24"/>
                <w:lang w:val="ru-RU"/>
              </w:rPr>
              <w:t>Знакомые незнакомцы»</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rPr>
          <w:trHeight w:val="491"/>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2</w:t>
            </w:r>
            <w:r w:rsidR="008F46E8">
              <w:rPr>
                <w:rFonts w:ascii="Times New Roman" w:hAnsi="Times New Roman" w:cs="Times New Roman"/>
                <w:sz w:val="24"/>
                <w:szCs w:val="24"/>
                <w:lang w:val="ru-RU"/>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705A4" w:rsidP="00C705A4">
            <w:pPr>
              <w:rPr>
                <w:rFonts w:ascii="Times New Roman" w:hAnsi="Times New Roman" w:cs="Times New Roman"/>
                <w:sz w:val="24"/>
                <w:szCs w:val="24"/>
                <w:lang w:val="ru-RU"/>
              </w:rPr>
            </w:pPr>
            <w:r>
              <w:rPr>
                <w:rFonts w:ascii="Times New Roman" w:hAnsi="Times New Roman" w:cs="Times New Roman"/>
                <w:sz w:val="24"/>
                <w:szCs w:val="24"/>
                <w:lang w:val="ru-RU"/>
              </w:rPr>
              <w:t>Изучение свойств растений: бархатцы, календула, шиповник</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705A4" w:rsidP="00B975B3">
            <w:pPr>
              <w:rPr>
                <w:rFonts w:ascii="Times New Roman" w:hAnsi="Times New Roman" w:cs="Times New Roman"/>
                <w:sz w:val="24"/>
                <w:szCs w:val="24"/>
                <w:lang w:val="ru-RU"/>
              </w:rPr>
            </w:pPr>
            <w:r>
              <w:rPr>
                <w:rFonts w:ascii="Times New Roman" w:hAnsi="Times New Roman" w:cs="Times New Roman"/>
                <w:sz w:val="24"/>
                <w:szCs w:val="24"/>
                <w:lang w:val="ru-RU"/>
              </w:rPr>
              <w:t>Выступление перед младшими школьниками о лечебных свойствах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2</w:t>
            </w:r>
            <w:r w:rsidR="008F46E8">
              <w:rPr>
                <w:rFonts w:ascii="Times New Roman" w:hAnsi="Times New Roman" w:cs="Times New Roman"/>
                <w:sz w:val="24"/>
                <w:szCs w:val="24"/>
                <w:lang w:val="ru-RU"/>
              </w:rPr>
              <w:t>5</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705A4"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свойств растений: чабер, шалфей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705A4" w:rsidP="00B975B3">
            <w:pPr>
              <w:rPr>
                <w:rFonts w:ascii="Times New Roman" w:hAnsi="Times New Roman" w:cs="Times New Roman"/>
                <w:sz w:val="24"/>
                <w:szCs w:val="24"/>
                <w:lang w:val="ru-RU"/>
              </w:rPr>
            </w:pPr>
            <w:r>
              <w:rPr>
                <w:rFonts w:ascii="Times New Roman" w:hAnsi="Times New Roman" w:cs="Times New Roman"/>
                <w:sz w:val="24"/>
                <w:szCs w:val="24"/>
                <w:lang w:val="ru-RU"/>
              </w:rPr>
              <w:t>Выпуск информационного листка «Знакомые незнакомцы»</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2</w:t>
            </w:r>
            <w:r w:rsidR="008F46E8">
              <w:rPr>
                <w:rFonts w:ascii="Times New Roman" w:hAnsi="Times New Roman" w:cs="Times New Roman"/>
                <w:sz w:val="24"/>
                <w:szCs w:val="24"/>
                <w:lang w:val="ru-RU"/>
              </w:rPr>
              <w:t>6</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свойств растений: калина, малина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705A4" w:rsidP="00B975B3">
            <w:pPr>
              <w:rPr>
                <w:rFonts w:ascii="Times New Roman" w:hAnsi="Times New Roman" w:cs="Times New Roman"/>
                <w:sz w:val="24"/>
                <w:szCs w:val="24"/>
                <w:lang w:val="ru-RU"/>
              </w:rPr>
            </w:pPr>
            <w:r>
              <w:rPr>
                <w:rFonts w:ascii="Times New Roman" w:hAnsi="Times New Roman" w:cs="Times New Roman"/>
                <w:sz w:val="24"/>
                <w:szCs w:val="24"/>
                <w:lang w:val="ru-RU"/>
              </w:rPr>
              <w:t>Выпуск информационного листка «Знакомые незнакомцы»</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2</w:t>
            </w:r>
            <w:r w:rsidR="008F46E8">
              <w:rPr>
                <w:rFonts w:ascii="Times New Roman" w:hAnsi="Times New Roman" w:cs="Times New Roman"/>
                <w:sz w:val="24"/>
                <w:szCs w:val="24"/>
                <w:lang w:val="ru-RU"/>
              </w:rPr>
              <w:t>7</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Миксбордер из лекарственных растений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и подбор лекарственных растений для миксбордера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Растения нашего края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Оформление картотеки «Лечебная флора Северного Подмосковья»</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lang w:val="ru-RU"/>
              </w:rPr>
            </w:pPr>
            <w:r w:rsidRPr="002E4EF7">
              <w:rPr>
                <w:rFonts w:ascii="Times New Roman" w:hAnsi="Times New Roman" w:cs="Times New Roman"/>
                <w:sz w:val="24"/>
                <w:szCs w:val="24"/>
                <w:lang w:val="ru-RU"/>
              </w:rPr>
              <w:t>Итого:</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lang w:val="ru-RU"/>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153A1F"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9</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957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b/>
                <w:sz w:val="24"/>
                <w:szCs w:val="24"/>
                <w:lang w:val="ru-RU"/>
              </w:rPr>
            </w:pPr>
            <w:r>
              <w:rPr>
                <w:rFonts w:ascii="Times New Roman" w:hAnsi="Times New Roman" w:cs="Times New Roman"/>
                <w:b/>
                <w:sz w:val="24"/>
                <w:szCs w:val="24"/>
                <w:lang w:val="ru-RU"/>
              </w:rPr>
              <w:t>6</w:t>
            </w:r>
            <w:r w:rsidR="00C24440" w:rsidRPr="002E4EF7">
              <w:rPr>
                <w:rFonts w:ascii="Times New Roman" w:hAnsi="Times New Roman" w:cs="Times New Roman"/>
                <w:b/>
                <w:sz w:val="24"/>
                <w:szCs w:val="24"/>
                <w:lang w:val="ru-RU"/>
              </w:rPr>
              <w:t>.</w:t>
            </w:r>
            <w:r w:rsidR="00C24440" w:rsidRPr="002E4EF7">
              <w:rPr>
                <w:rFonts w:ascii="Times New Roman" w:hAnsi="Times New Roman" w:cs="Times New Roman"/>
                <w:b/>
                <w:color w:val="000000"/>
                <w:sz w:val="24"/>
                <w:szCs w:val="24"/>
                <w:lang w:val="ru-RU"/>
              </w:rPr>
              <w:t xml:space="preserve"> Комна</w:t>
            </w:r>
            <w:r>
              <w:rPr>
                <w:rFonts w:ascii="Times New Roman" w:hAnsi="Times New Roman" w:cs="Times New Roman"/>
                <w:b/>
                <w:color w:val="000000"/>
                <w:sz w:val="24"/>
                <w:szCs w:val="24"/>
                <w:lang w:val="ru-RU"/>
              </w:rPr>
              <w:t>тные лекарственные растения ( 8</w:t>
            </w:r>
            <w:r w:rsidR="00C24440" w:rsidRPr="002E4EF7">
              <w:rPr>
                <w:rFonts w:ascii="Times New Roman" w:hAnsi="Times New Roman" w:cs="Times New Roman"/>
                <w:b/>
                <w:color w:val="000000"/>
                <w:sz w:val="24"/>
                <w:szCs w:val="24"/>
                <w:lang w:val="ru-RU"/>
              </w:rPr>
              <w:t xml:space="preserve"> часов)</w:t>
            </w: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Многообразие комнатных лекарственных растений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Изучение лекарственных растений растущих в школе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30</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Тенелюбивые и светолюбивые растения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Составление списка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Растения очищающие воздух</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Составление подборки растений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 xml:space="preserve">Особенности выращивания и размножения </w:t>
            </w:r>
            <w:r>
              <w:rPr>
                <w:rFonts w:ascii="Times New Roman" w:hAnsi="Times New Roman" w:cs="Times New Roman"/>
                <w:sz w:val="24"/>
                <w:szCs w:val="24"/>
                <w:lang w:val="ru-RU"/>
              </w:rPr>
              <w:lastRenderedPageBreak/>
              <w:t>хлорофитума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Выращивание хлорофитума для классных комнат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33</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Размножение сансевьерии делением листа и корней.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Выращивание сансевьерии, выступление перед младшими школьниками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Польза и вред герани</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Выпуск информационного листка «Знакомые незнакомцы»</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35</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B379B" w:rsidP="00B975B3">
            <w:pPr>
              <w:rPr>
                <w:rFonts w:ascii="Times New Roman" w:hAnsi="Times New Roman" w:cs="Times New Roman"/>
                <w:sz w:val="24"/>
                <w:szCs w:val="24"/>
                <w:lang w:val="ru-RU"/>
              </w:rPr>
            </w:pPr>
            <w:r>
              <w:rPr>
                <w:rFonts w:ascii="Times New Roman" w:hAnsi="Times New Roman" w:cs="Times New Roman"/>
                <w:sz w:val="24"/>
                <w:szCs w:val="24"/>
                <w:lang w:val="ru-RU"/>
              </w:rPr>
              <w:t>Столетник – лечебные свойства (природный антибиотик)</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8058D" w:rsidP="00B975B3">
            <w:pPr>
              <w:rPr>
                <w:rFonts w:ascii="Times New Roman" w:hAnsi="Times New Roman" w:cs="Times New Roman"/>
                <w:sz w:val="24"/>
                <w:szCs w:val="24"/>
                <w:lang w:val="ru-RU"/>
              </w:rPr>
            </w:pPr>
            <w:r>
              <w:rPr>
                <w:rFonts w:ascii="Times New Roman" w:hAnsi="Times New Roman" w:cs="Times New Roman"/>
                <w:sz w:val="24"/>
                <w:szCs w:val="24"/>
                <w:lang w:val="ru-RU"/>
              </w:rPr>
              <w:t>Памятка по использованию столетника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36</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8058D" w:rsidP="00B975B3">
            <w:pPr>
              <w:rPr>
                <w:rFonts w:ascii="Times New Roman" w:hAnsi="Times New Roman" w:cs="Times New Roman"/>
                <w:sz w:val="24"/>
                <w:szCs w:val="24"/>
                <w:lang w:val="ru-RU"/>
              </w:rPr>
            </w:pPr>
            <w:r>
              <w:rPr>
                <w:rFonts w:ascii="Times New Roman" w:hAnsi="Times New Roman" w:cs="Times New Roman"/>
                <w:sz w:val="24"/>
                <w:szCs w:val="24"/>
                <w:lang w:val="ru-RU"/>
              </w:rPr>
              <w:t>Подготовка и проведение конференции «Наши зеленые друзья»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68058D" w:rsidP="00B975B3">
            <w:pPr>
              <w:rPr>
                <w:rFonts w:ascii="Times New Roman" w:hAnsi="Times New Roman" w:cs="Times New Roman"/>
                <w:sz w:val="24"/>
                <w:szCs w:val="24"/>
                <w:lang w:val="ru-RU"/>
              </w:rPr>
            </w:pPr>
            <w:r>
              <w:rPr>
                <w:rFonts w:ascii="Times New Roman" w:hAnsi="Times New Roman" w:cs="Times New Roman"/>
                <w:sz w:val="24"/>
                <w:szCs w:val="24"/>
                <w:lang w:val="ru-RU"/>
              </w:rPr>
              <w:t>Участие в конференции.</w:t>
            </w:r>
            <w:r w:rsidR="00275BA3">
              <w:rPr>
                <w:rFonts w:ascii="Times New Roman" w:hAnsi="Times New Roman" w:cs="Times New Roman"/>
                <w:sz w:val="24"/>
                <w:szCs w:val="24"/>
                <w:lang w:val="ru-RU"/>
              </w:rPr>
              <w:t xml:space="preserve"> Показ </w:t>
            </w:r>
            <w:r w:rsidR="00917362">
              <w:rPr>
                <w:rFonts w:ascii="Times New Roman" w:hAnsi="Times New Roman" w:cs="Times New Roman"/>
                <w:sz w:val="24"/>
                <w:szCs w:val="24"/>
                <w:lang w:val="ru-RU"/>
              </w:rPr>
              <w:t>презентаций</w:t>
            </w:r>
            <w:r w:rsidR="00275BA3">
              <w:rPr>
                <w:rFonts w:ascii="Times New Roman" w:hAnsi="Times New Roman" w:cs="Times New Roman"/>
                <w:sz w:val="24"/>
                <w:szCs w:val="24"/>
                <w:lang w:val="ru-RU"/>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C705A4" w:rsidRDefault="00C24440" w:rsidP="00B975B3">
            <w:pPr>
              <w:rPr>
                <w:rFonts w:ascii="Times New Roman" w:hAnsi="Times New Roman" w:cs="Times New Roman"/>
                <w:sz w:val="24"/>
                <w:szCs w:val="24"/>
                <w:lang w:val="ru-RU"/>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right"/>
              <w:rPr>
                <w:rFonts w:ascii="Times New Roman" w:hAnsi="Times New Roman" w:cs="Times New Roman"/>
                <w:sz w:val="24"/>
                <w:szCs w:val="24"/>
                <w:lang w:val="ru-RU"/>
              </w:rPr>
            </w:pPr>
            <w:r w:rsidRPr="002E4EF7">
              <w:rPr>
                <w:rFonts w:ascii="Times New Roman" w:hAnsi="Times New Roman" w:cs="Times New Roman"/>
                <w:sz w:val="24"/>
                <w:szCs w:val="24"/>
                <w:lang w:val="ru-RU"/>
              </w:rPr>
              <w:t>Итого:</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rPr>
                <w:rFonts w:ascii="Times New Roman" w:hAnsi="Times New Roman" w:cs="Times New Roman"/>
                <w:sz w:val="24"/>
                <w:szCs w:val="24"/>
                <w:lang w:val="ru-RU"/>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8F46E8" w:rsidP="00B975B3">
            <w:pPr>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r>
      <w:tr w:rsidR="00C24440" w:rsidRPr="002E4EF7" w:rsidTr="00B975B3">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right"/>
              <w:rPr>
                <w:rFonts w:ascii="Times New Roman" w:hAnsi="Times New Roman" w:cs="Times New Roman"/>
                <w:sz w:val="24"/>
                <w:szCs w:val="24"/>
                <w:lang w:val="ru-RU"/>
              </w:rPr>
            </w:pPr>
            <w:r w:rsidRPr="002E4EF7">
              <w:rPr>
                <w:rFonts w:ascii="Times New Roman" w:hAnsi="Times New Roman" w:cs="Times New Roman"/>
                <w:sz w:val="24"/>
                <w:szCs w:val="24"/>
                <w:lang w:val="ru-RU"/>
              </w:rPr>
              <w:t>ИТОГО</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sz w:val="24"/>
                <w:szCs w:val="24"/>
                <w:lang w:val="ru-RU"/>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440" w:rsidRPr="002E4EF7" w:rsidRDefault="00C24440" w:rsidP="00B975B3">
            <w:pPr>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36</w:t>
            </w:r>
          </w:p>
        </w:tc>
        <w:tc>
          <w:tcPr>
            <w:tcW w:w="1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440" w:rsidRPr="002E4EF7" w:rsidRDefault="00C24440" w:rsidP="00B975B3">
            <w:pPr>
              <w:jc w:val="center"/>
              <w:rPr>
                <w:rFonts w:ascii="Times New Roman" w:hAnsi="Times New Roman" w:cs="Times New Roman"/>
                <w:color w:val="FF0000"/>
                <w:sz w:val="24"/>
                <w:szCs w:val="24"/>
                <w:highlight w:val="yellow"/>
                <w:lang w:val="ru-RU"/>
              </w:rPr>
            </w:pPr>
          </w:p>
        </w:tc>
      </w:tr>
    </w:tbl>
    <w:p w:rsidR="00C24440" w:rsidRPr="002E4EF7" w:rsidRDefault="00C24440" w:rsidP="00C24440">
      <w:pPr>
        <w:rPr>
          <w:rFonts w:ascii="Times New Roman" w:hAnsi="Times New Roman" w:cs="Times New Roman"/>
          <w:sz w:val="24"/>
          <w:szCs w:val="24"/>
        </w:rPr>
      </w:pPr>
    </w:p>
    <w:p w:rsidR="007F46B9" w:rsidRPr="002E4EF7" w:rsidRDefault="00C24440" w:rsidP="00C24440">
      <w:pPr>
        <w:pStyle w:val="a4"/>
        <w:jc w:val="center"/>
        <w:rPr>
          <w:rFonts w:ascii="Times New Roman" w:hAnsi="Times New Roman" w:cs="Times New Roman"/>
          <w:b/>
          <w:sz w:val="24"/>
          <w:szCs w:val="24"/>
          <w:lang w:val="ru-RU"/>
        </w:rPr>
      </w:pPr>
      <w:r w:rsidRPr="002E4EF7">
        <w:rPr>
          <w:rFonts w:ascii="Times New Roman" w:hAnsi="Times New Roman" w:cs="Times New Roman"/>
          <w:b/>
          <w:sz w:val="24"/>
          <w:szCs w:val="24"/>
          <w:lang w:val="ru-RU"/>
        </w:rPr>
        <w:t>Методическое обеспечение программы</w:t>
      </w:r>
    </w:p>
    <w:p w:rsidR="00567D07" w:rsidRPr="002E4EF7" w:rsidRDefault="00567D07" w:rsidP="00C24440">
      <w:pPr>
        <w:pStyle w:val="a4"/>
        <w:jc w:val="center"/>
        <w:rPr>
          <w:rFonts w:ascii="Times New Roman" w:hAnsi="Times New Roman" w:cs="Times New Roman"/>
          <w:sz w:val="24"/>
          <w:szCs w:val="24"/>
          <w:lang w:val="ru-RU"/>
        </w:rPr>
      </w:pPr>
    </w:p>
    <w:p w:rsidR="00AC5C1E" w:rsidRPr="002E4EF7" w:rsidRDefault="00567D07" w:rsidP="00C24440">
      <w:pPr>
        <w:pStyle w:val="a4"/>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Используемая литература</w:t>
      </w:r>
    </w:p>
    <w:p w:rsidR="00C24440" w:rsidRPr="002E4EF7" w:rsidRDefault="00C24440" w:rsidP="00AC5C1E">
      <w:pPr>
        <w:pStyle w:val="a9"/>
        <w:numPr>
          <w:ilvl w:val="0"/>
          <w:numId w:val="4"/>
        </w:numPr>
        <w:spacing w:after="0" w:line="240" w:lineRule="auto"/>
        <w:ind w:right="75"/>
        <w:rPr>
          <w:rFonts w:ascii="Times New Roman" w:eastAsia="Times New Roman" w:hAnsi="Times New Roman"/>
          <w:color w:val="141414"/>
          <w:sz w:val="24"/>
          <w:szCs w:val="24"/>
        </w:rPr>
      </w:pPr>
      <w:r w:rsidRPr="002E4EF7">
        <w:rPr>
          <w:rFonts w:ascii="Times New Roman" w:eastAsia="Times New Roman" w:hAnsi="Times New Roman"/>
          <w:b/>
          <w:bCs/>
          <w:color w:val="141414"/>
          <w:sz w:val="24"/>
          <w:szCs w:val="24"/>
        </w:rPr>
        <w:t>Лекарственные растения России</w:t>
      </w:r>
      <w:r w:rsidRPr="002E4EF7">
        <w:rPr>
          <w:rFonts w:ascii="Times New Roman" w:eastAsia="Times New Roman" w:hAnsi="Times New Roman"/>
          <w:color w:val="141414"/>
          <w:sz w:val="24"/>
          <w:szCs w:val="24"/>
        </w:rPr>
        <w:t> – Иллюстрированная энциклопедия, 2006 </w:t>
      </w:r>
      <w:r w:rsidRPr="002E4EF7">
        <w:rPr>
          <w:rFonts w:ascii="Times New Roman" w:eastAsia="Times New Roman" w:hAnsi="Times New Roman"/>
          <w:color w:val="339966"/>
          <w:sz w:val="24"/>
          <w:szCs w:val="24"/>
        </w:rPr>
        <w:t>– </w:t>
      </w:r>
    </w:p>
    <w:p w:rsidR="00C24440" w:rsidRPr="002E4EF7" w:rsidRDefault="00C24440" w:rsidP="00AC5C1E">
      <w:pPr>
        <w:pStyle w:val="a9"/>
        <w:numPr>
          <w:ilvl w:val="0"/>
          <w:numId w:val="4"/>
        </w:numPr>
        <w:spacing w:after="0" w:line="240" w:lineRule="auto"/>
        <w:ind w:right="75"/>
        <w:rPr>
          <w:rFonts w:ascii="Times New Roman" w:eastAsia="Times New Roman" w:hAnsi="Times New Roman"/>
          <w:color w:val="141414"/>
          <w:sz w:val="24"/>
          <w:szCs w:val="24"/>
        </w:rPr>
      </w:pPr>
      <w:r w:rsidRPr="002E4EF7">
        <w:rPr>
          <w:rFonts w:ascii="Times New Roman" w:eastAsia="Times New Roman" w:hAnsi="Times New Roman"/>
          <w:b/>
          <w:bCs/>
          <w:color w:val="141414"/>
          <w:sz w:val="24"/>
          <w:szCs w:val="24"/>
        </w:rPr>
        <w:t>Лекарственные растения леса</w:t>
      </w:r>
      <w:r w:rsidRPr="002E4EF7">
        <w:rPr>
          <w:rFonts w:ascii="Times New Roman" w:eastAsia="Times New Roman" w:hAnsi="Times New Roman"/>
          <w:color w:val="141414"/>
          <w:sz w:val="24"/>
          <w:szCs w:val="24"/>
        </w:rPr>
        <w:t> – Никиточкина Т.Д., 1991 – </w:t>
      </w:r>
    </w:p>
    <w:p w:rsidR="00C24440" w:rsidRPr="002E4EF7" w:rsidRDefault="00C24440" w:rsidP="00AC5C1E">
      <w:pPr>
        <w:pStyle w:val="a9"/>
        <w:numPr>
          <w:ilvl w:val="0"/>
          <w:numId w:val="4"/>
        </w:numPr>
        <w:spacing w:after="0" w:line="240" w:lineRule="auto"/>
        <w:ind w:right="75"/>
        <w:rPr>
          <w:rFonts w:ascii="Times New Roman" w:eastAsia="Times New Roman" w:hAnsi="Times New Roman"/>
          <w:color w:val="141414"/>
          <w:sz w:val="24"/>
          <w:szCs w:val="24"/>
        </w:rPr>
      </w:pPr>
      <w:r w:rsidRPr="002E4EF7">
        <w:rPr>
          <w:rFonts w:ascii="Times New Roman" w:eastAsia="Times New Roman" w:hAnsi="Times New Roman"/>
          <w:b/>
          <w:bCs/>
          <w:color w:val="141414"/>
          <w:sz w:val="24"/>
          <w:szCs w:val="24"/>
        </w:rPr>
        <w:t>Целебные растения</w:t>
      </w:r>
      <w:r w:rsidRPr="002E4EF7">
        <w:rPr>
          <w:rFonts w:ascii="Times New Roman" w:eastAsia="Times New Roman" w:hAnsi="Times New Roman"/>
          <w:color w:val="141414"/>
          <w:sz w:val="24"/>
          <w:szCs w:val="24"/>
        </w:rPr>
        <w:t> – лекарственные свойства, кулинарные рецепты, применение в косметике – Л.В.  Николайчук, М.П. Жигар, 1992 – </w:t>
      </w:r>
    </w:p>
    <w:p w:rsidR="00C24440" w:rsidRPr="002E4EF7" w:rsidRDefault="00C24440" w:rsidP="00AC5C1E">
      <w:pPr>
        <w:pStyle w:val="a9"/>
        <w:numPr>
          <w:ilvl w:val="0"/>
          <w:numId w:val="4"/>
        </w:numPr>
        <w:spacing w:after="0" w:line="240" w:lineRule="auto"/>
        <w:ind w:right="75"/>
        <w:rPr>
          <w:rFonts w:ascii="Times New Roman" w:eastAsia="Times New Roman" w:hAnsi="Times New Roman"/>
          <w:color w:val="141414"/>
          <w:sz w:val="24"/>
          <w:szCs w:val="24"/>
        </w:rPr>
      </w:pPr>
      <w:r w:rsidRPr="002E4EF7">
        <w:rPr>
          <w:rFonts w:ascii="Times New Roman" w:eastAsia="Times New Roman" w:hAnsi="Times New Roman"/>
          <w:b/>
          <w:bCs/>
          <w:color w:val="141414"/>
          <w:sz w:val="24"/>
          <w:szCs w:val="24"/>
        </w:rPr>
        <w:t>Травник</w:t>
      </w:r>
      <w:r w:rsidRPr="002E4EF7">
        <w:rPr>
          <w:rFonts w:ascii="Times New Roman" w:eastAsia="Times New Roman" w:hAnsi="Times New Roman"/>
          <w:color w:val="141414"/>
          <w:sz w:val="24"/>
          <w:szCs w:val="24"/>
        </w:rPr>
        <w:t> – золотые рецепты народной медицины – сост. А. Маркова, 2007 –</w:t>
      </w:r>
    </w:p>
    <w:p w:rsidR="00AC5C1E" w:rsidRPr="002E4EF7" w:rsidRDefault="00AC5C1E" w:rsidP="00AC5C1E">
      <w:pPr>
        <w:pStyle w:val="a9"/>
        <w:numPr>
          <w:ilvl w:val="0"/>
          <w:numId w:val="4"/>
        </w:numPr>
        <w:jc w:val="both"/>
        <w:rPr>
          <w:rFonts w:ascii="Times New Roman" w:hAnsi="Times New Roman"/>
          <w:b/>
          <w:sz w:val="24"/>
          <w:szCs w:val="24"/>
        </w:rPr>
      </w:pPr>
      <w:r w:rsidRPr="002E4EF7">
        <w:rPr>
          <w:rFonts w:ascii="Times New Roman" w:eastAsia="Times New Roman" w:hAnsi="Times New Roman"/>
          <w:b/>
          <w:kern w:val="36"/>
          <w:sz w:val="24"/>
          <w:szCs w:val="24"/>
        </w:rPr>
        <w:t>Лечение растениями.</w:t>
      </w:r>
      <w:r w:rsidRPr="002E4EF7">
        <w:rPr>
          <w:rFonts w:ascii="Times New Roman" w:eastAsia="Times New Roman" w:hAnsi="Times New Roman"/>
          <w:kern w:val="36"/>
          <w:sz w:val="24"/>
          <w:szCs w:val="24"/>
        </w:rPr>
        <w:t xml:space="preserve"> Энциклопедический справочник Геннадий Непокойчицкий, 2007</w:t>
      </w:r>
    </w:p>
    <w:p w:rsidR="00C24440" w:rsidRPr="002E4EF7" w:rsidRDefault="00C24440" w:rsidP="00AC5C1E">
      <w:pPr>
        <w:pStyle w:val="a9"/>
        <w:numPr>
          <w:ilvl w:val="0"/>
          <w:numId w:val="4"/>
        </w:numPr>
        <w:jc w:val="both"/>
        <w:rPr>
          <w:rFonts w:ascii="Times New Roman" w:hAnsi="Times New Roman"/>
          <w:b/>
          <w:sz w:val="24"/>
          <w:szCs w:val="24"/>
          <w:lang w:eastAsia="en-US" w:bidi="en-US"/>
        </w:rPr>
      </w:pPr>
      <w:r w:rsidRPr="002E4EF7">
        <w:rPr>
          <w:rFonts w:ascii="Times New Roman" w:eastAsia="Times New Roman" w:hAnsi="Times New Roman"/>
          <w:b/>
          <w:color w:val="000000"/>
          <w:kern w:val="36"/>
          <w:sz w:val="24"/>
          <w:szCs w:val="24"/>
        </w:rPr>
        <w:t>Лекарственные, ядовитые и вредные растения</w:t>
      </w:r>
      <w:r w:rsidRPr="002E4EF7">
        <w:rPr>
          <w:rFonts w:ascii="Times New Roman" w:eastAsia="Times New Roman" w:hAnsi="Times New Roman"/>
          <w:color w:val="000000"/>
          <w:kern w:val="36"/>
          <w:sz w:val="24"/>
          <w:szCs w:val="24"/>
        </w:rPr>
        <w:t>- Журба О.В., Дмитриев М.Я.</w:t>
      </w:r>
    </w:p>
    <w:p w:rsidR="00567D07" w:rsidRPr="002E4EF7" w:rsidRDefault="00567D07" w:rsidP="00567D07">
      <w:pPr>
        <w:pStyle w:val="a9"/>
        <w:numPr>
          <w:ilvl w:val="0"/>
          <w:numId w:val="4"/>
        </w:numPr>
        <w:spacing w:after="0" w:line="240" w:lineRule="auto"/>
        <w:rPr>
          <w:rFonts w:ascii="Times New Roman" w:hAnsi="Times New Roman"/>
          <w:sz w:val="24"/>
          <w:szCs w:val="24"/>
        </w:rPr>
      </w:pPr>
      <w:r w:rsidRPr="002E4EF7">
        <w:rPr>
          <w:rFonts w:ascii="Times New Roman" w:hAnsi="Times New Roman"/>
          <w:sz w:val="24"/>
          <w:szCs w:val="24"/>
        </w:rPr>
        <w:t>Авторская  программа   Е.А.Постникова «Мир лекарственных растений»</w:t>
      </w:r>
    </w:p>
    <w:p w:rsidR="00C24440" w:rsidRPr="002E4EF7" w:rsidRDefault="00C24440" w:rsidP="00567D07">
      <w:pPr>
        <w:pStyle w:val="a4"/>
        <w:rPr>
          <w:rFonts w:ascii="Times New Roman" w:hAnsi="Times New Roman" w:cs="Times New Roman"/>
          <w:sz w:val="24"/>
          <w:szCs w:val="24"/>
          <w:lang w:val="ru-RU"/>
        </w:rPr>
      </w:pPr>
    </w:p>
    <w:p w:rsidR="0091062C" w:rsidRPr="002E4EF7" w:rsidRDefault="0091062C" w:rsidP="0091062C">
      <w:pPr>
        <w:pStyle w:val="a4"/>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Р</w:t>
      </w:r>
      <w:r w:rsidR="00153A1F" w:rsidRPr="002E4EF7">
        <w:rPr>
          <w:rFonts w:ascii="Times New Roman" w:hAnsi="Times New Roman" w:cs="Times New Roman"/>
          <w:sz w:val="24"/>
          <w:szCs w:val="24"/>
          <w:lang w:val="ru-RU"/>
        </w:rPr>
        <w:t>екомендуемая литература членам кружка</w:t>
      </w:r>
    </w:p>
    <w:p w:rsidR="0091062C" w:rsidRPr="002E4EF7" w:rsidRDefault="0091062C" w:rsidP="0091062C">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Лекарственные растения  Полуяхтов К.К.</w:t>
      </w:r>
    </w:p>
    <w:p w:rsidR="0091062C" w:rsidRPr="002E4EF7" w:rsidRDefault="0091062C" w:rsidP="0091062C">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Леарственные растения. Самая полная энциклопедия  АСТ пресс</w:t>
      </w:r>
    </w:p>
    <w:p w:rsidR="0091062C" w:rsidRPr="002E4EF7" w:rsidRDefault="0091062C" w:rsidP="0091062C">
      <w:pPr>
        <w:pStyle w:val="a4"/>
        <w:rPr>
          <w:rFonts w:ascii="Times New Roman" w:hAnsi="Times New Roman" w:cs="Times New Roman"/>
          <w:sz w:val="24"/>
          <w:szCs w:val="24"/>
          <w:lang w:val="ru-RU"/>
        </w:rPr>
      </w:pPr>
      <w:r w:rsidRPr="002E4EF7">
        <w:rPr>
          <w:rFonts w:ascii="Times New Roman" w:hAnsi="Times New Roman" w:cs="Times New Roman"/>
          <w:sz w:val="24"/>
          <w:szCs w:val="24"/>
          <w:lang w:val="ru-RU"/>
        </w:rPr>
        <w:t>Лекарственные растения . Большая иллюстрированная энциклопедия Ильина  Т.А.</w:t>
      </w:r>
    </w:p>
    <w:p w:rsidR="00D31B35" w:rsidRPr="002E4EF7" w:rsidRDefault="00D31B35" w:rsidP="0091062C">
      <w:pPr>
        <w:pStyle w:val="a4"/>
        <w:rPr>
          <w:rFonts w:ascii="Times New Roman" w:hAnsi="Times New Roman" w:cs="Times New Roman"/>
          <w:sz w:val="24"/>
          <w:szCs w:val="24"/>
          <w:lang w:val="ru-RU"/>
        </w:rPr>
      </w:pPr>
    </w:p>
    <w:p w:rsidR="00D31B35" w:rsidRPr="002E4EF7" w:rsidRDefault="00D31B35" w:rsidP="00486527">
      <w:pPr>
        <w:pStyle w:val="a4"/>
        <w:jc w:val="center"/>
        <w:rPr>
          <w:rFonts w:ascii="Times New Roman" w:hAnsi="Times New Roman" w:cs="Times New Roman"/>
          <w:sz w:val="24"/>
          <w:szCs w:val="24"/>
          <w:lang w:val="ru-RU"/>
        </w:rPr>
      </w:pPr>
      <w:r w:rsidRPr="002E4EF7">
        <w:rPr>
          <w:rFonts w:ascii="Times New Roman" w:hAnsi="Times New Roman" w:cs="Times New Roman"/>
          <w:sz w:val="24"/>
          <w:szCs w:val="24"/>
          <w:lang w:val="ru-RU"/>
        </w:rPr>
        <w:t>Интернет-ресурсы</w:t>
      </w:r>
    </w:p>
    <w:p w:rsidR="00D31B35" w:rsidRPr="002E4EF7" w:rsidRDefault="00D31B35" w:rsidP="00D31B35">
      <w:pPr>
        <w:pStyle w:val="1"/>
        <w:shd w:val="clear" w:color="auto" w:fill="FFFFFF"/>
        <w:spacing w:before="300" w:beforeAutospacing="0" w:after="300" w:afterAutospacing="0"/>
        <w:textAlignment w:val="baseline"/>
        <w:rPr>
          <w:b w:val="0"/>
          <w:bCs w:val="0"/>
          <w:sz w:val="24"/>
          <w:szCs w:val="24"/>
        </w:rPr>
      </w:pPr>
      <w:r w:rsidRPr="002E4EF7">
        <w:rPr>
          <w:b w:val="0"/>
          <w:bCs w:val="0"/>
          <w:sz w:val="24"/>
          <w:szCs w:val="24"/>
        </w:rPr>
        <w:t>1.Культурные растения, используемые как лекарственные</w:t>
      </w:r>
      <w:r w:rsidR="00C202D7">
        <w:rPr>
          <w:b w:val="0"/>
          <w:bCs w:val="0"/>
          <w:sz w:val="24"/>
          <w:szCs w:val="24"/>
        </w:rPr>
        <w:t xml:space="preserve"> </w:t>
      </w:r>
      <w:r w:rsidRPr="002E4EF7">
        <w:rPr>
          <w:b w:val="0"/>
          <w:bCs w:val="0"/>
          <w:sz w:val="24"/>
          <w:szCs w:val="24"/>
        </w:rPr>
        <w:t>http://medportaldom.ru/лекарственные-растения/kulturnye-rasteniya-ispolzuemye-ka</w:t>
      </w:r>
    </w:p>
    <w:p w:rsidR="00D31B35" w:rsidRDefault="00D31B35" w:rsidP="00D31B35">
      <w:pPr>
        <w:pStyle w:val="a4"/>
        <w:rPr>
          <w:lang w:val="ru-RU"/>
        </w:rPr>
      </w:pPr>
      <w:r w:rsidRPr="002E4EF7">
        <w:rPr>
          <w:rFonts w:ascii="Times New Roman" w:hAnsi="Times New Roman" w:cs="Times New Roman"/>
          <w:color w:val="000000"/>
          <w:sz w:val="24"/>
          <w:szCs w:val="24"/>
          <w:shd w:val="clear" w:color="auto" w:fill="FFFFFF"/>
          <w:lang w:val="ru-RU"/>
        </w:rPr>
        <w:t>2. Культурные травы: названия. Лекарственные культурные растения и травы -</w:t>
      </w:r>
      <w:r w:rsidRPr="002E4EF7">
        <w:rPr>
          <w:rFonts w:ascii="Times New Roman" w:hAnsi="Times New Roman" w:cs="Times New Roman"/>
          <w:color w:val="000000"/>
          <w:sz w:val="24"/>
          <w:szCs w:val="24"/>
          <w:shd w:val="clear" w:color="auto" w:fill="FFFFFF"/>
        </w:rPr>
        <w:t> </w:t>
      </w:r>
      <w:hyperlink r:id="rId9" w:history="1">
        <w:r w:rsidRPr="002E4EF7">
          <w:rPr>
            <w:rStyle w:val="a3"/>
            <w:rFonts w:ascii="Times New Roman" w:hAnsi="Times New Roman" w:cs="Times New Roman"/>
            <w:color w:val="0096FF"/>
            <w:sz w:val="24"/>
            <w:szCs w:val="24"/>
            <w:u w:val="none"/>
            <w:shd w:val="clear" w:color="auto" w:fill="FFFFFF"/>
          </w:rPr>
          <w:t>http</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fb</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ru</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article</w:t>
        </w:r>
        <w:r w:rsidRPr="002E4EF7">
          <w:rPr>
            <w:rStyle w:val="a3"/>
            <w:rFonts w:ascii="Times New Roman" w:hAnsi="Times New Roman" w:cs="Times New Roman"/>
            <w:color w:val="0096FF"/>
            <w:sz w:val="24"/>
            <w:szCs w:val="24"/>
            <w:u w:val="none"/>
            <w:shd w:val="clear" w:color="auto" w:fill="FFFFFF"/>
            <w:lang w:val="ru-RU"/>
          </w:rPr>
          <w:t>/167652/</w:t>
        </w:r>
        <w:r w:rsidRPr="002E4EF7">
          <w:rPr>
            <w:rStyle w:val="a3"/>
            <w:rFonts w:ascii="Times New Roman" w:hAnsi="Times New Roman" w:cs="Times New Roman"/>
            <w:color w:val="0096FF"/>
            <w:sz w:val="24"/>
            <w:szCs w:val="24"/>
            <w:u w:val="none"/>
            <w:shd w:val="clear" w:color="auto" w:fill="FFFFFF"/>
          </w:rPr>
          <w:t>kulturnyie</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travyi</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nazvaniya</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lekarstvennyie</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kulturnyie</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rasteniya</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i</w:t>
        </w:r>
        <w:r w:rsidRPr="002E4EF7">
          <w:rPr>
            <w:rStyle w:val="a3"/>
            <w:rFonts w:ascii="Times New Roman" w:hAnsi="Times New Roman" w:cs="Times New Roman"/>
            <w:color w:val="0096FF"/>
            <w:sz w:val="24"/>
            <w:szCs w:val="24"/>
            <w:u w:val="none"/>
            <w:shd w:val="clear" w:color="auto" w:fill="FFFFFF"/>
            <w:lang w:val="ru-RU"/>
          </w:rPr>
          <w:t>-</w:t>
        </w:r>
        <w:r w:rsidRPr="002E4EF7">
          <w:rPr>
            <w:rStyle w:val="a3"/>
            <w:rFonts w:ascii="Times New Roman" w:hAnsi="Times New Roman" w:cs="Times New Roman"/>
            <w:color w:val="0096FF"/>
            <w:sz w:val="24"/>
            <w:szCs w:val="24"/>
            <w:u w:val="none"/>
            <w:shd w:val="clear" w:color="auto" w:fill="FFFFFF"/>
          </w:rPr>
          <w:t>travyi</w:t>
        </w:r>
      </w:hyperlink>
    </w:p>
    <w:p w:rsidR="00BD60E6" w:rsidRPr="00BD60E6" w:rsidRDefault="00BD60E6" w:rsidP="00D31B35">
      <w:pPr>
        <w:pStyle w:val="a4"/>
        <w:rPr>
          <w:rFonts w:ascii="Times New Roman" w:hAnsi="Times New Roman" w:cs="Times New Roman"/>
          <w:sz w:val="24"/>
          <w:szCs w:val="24"/>
          <w:lang w:val="ru-RU"/>
        </w:rPr>
      </w:pPr>
    </w:p>
    <w:p w:rsidR="00BD60E6" w:rsidRPr="00C202D7" w:rsidRDefault="00BD60E6" w:rsidP="00BD60E6">
      <w:pPr>
        <w:rPr>
          <w:rFonts w:ascii="Times New Roman" w:hAnsi="Times New Roman" w:cs="Times New Roman"/>
          <w:sz w:val="24"/>
          <w:szCs w:val="24"/>
        </w:rPr>
      </w:pPr>
      <w:r w:rsidRPr="00C202D7">
        <w:rPr>
          <w:rFonts w:ascii="Times New Roman" w:hAnsi="Times New Roman" w:cs="Times New Roman"/>
          <w:sz w:val="24"/>
          <w:szCs w:val="24"/>
        </w:rPr>
        <w:t>3. Миксбордер из кустарников и многолетников: правила составления композиций своими руками</w:t>
      </w:r>
      <w:r w:rsidR="00C202D7">
        <w:rPr>
          <w:rFonts w:ascii="Times New Roman" w:hAnsi="Times New Roman" w:cs="Times New Roman"/>
          <w:sz w:val="24"/>
          <w:szCs w:val="24"/>
        </w:rPr>
        <w:t xml:space="preserve"> </w:t>
      </w:r>
      <w:hyperlink r:id="rId10" w:history="1">
        <w:r w:rsidR="00486527" w:rsidRPr="00C202D7">
          <w:rPr>
            <w:rStyle w:val="a3"/>
            <w:rFonts w:ascii="Times New Roman" w:hAnsi="Times New Roman" w:cs="Times New Roman"/>
            <w:sz w:val="24"/>
            <w:szCs w:val="24"/>
          </w:rPr>
          <w:t>https://dachadecor.ru/tsvetniki/miksborder-iz-kustarnikov-i-mnogoletnikov-pravila-sostavleniya-kompozitsiy-svoimi-rukami</w:t>
        </w:r>
      </w:hyperlink>
    </w:p>
    <w:p w:rsidR="00486527" w:rsidRPr="00486527" w:rsidRDefault="00486527" w:rsidP="00486527">
      <w:pPr>
        <w:pStyle w:val="1"/>
        <w:shd w:val="clear" w:color="auto" w:fill="FFFFFF"/>
        <w:spacing w:before="300" w:beforeAutospacing="0" w:after="300" w:afterAutospacing="0" w:line="540" w:lineRule="atLeast"/>
        <w:rPr>
          <w:rFonts w:ascii="Arial" w:hAnsi="Arial" w:cs="Arial"/>
          <w:color w:val="5D6C77"/>
          <w:sz w:val="45"/>
          <w:szCs w:val="45"/>
        </w:rPr>
      </w:pPr>
      <w:r>
        <w:rPr>
          <w:sz w:val="24"/>
          <w:szCs w:val="24"/>
        </w:rPr>
        <w:t xml:space="preserve">4. </w:t>
      </w:r>
      <w:r w:rsidRPr="00486527">
        <w:rPr>
          <w:color w:val="5D6C77"/>
          <w:sz w:val="24"/>
          <w:szCs w:val="24"/>
        </w:rPr>
        <w:t>Лечебный миксбордер</w:t>
      </w:r>
      <w:r w:rsidR="00C202D7">
        <w:rPr>
          <w:color w:val="5D6C77"/>
          <w:sz w:val="24"/>
          <w:szCs w:val="24"/>
        </w:rPr>
        <w:t xml:space="preserve"> </w:t>
      </w:r>
      <w:r w:rsidRPr="00486527">
        <w:rPr>
          <w:color w:val="5D6C77"/>
          <w:sz w:val="24"/>
          <w:szCs w:val="24"/>
        </w:rPr>
        <w:t>https://antonovsad.ru/lechebnyy-miksborder-213/</w:t>
      </w:r>
    </w:p>
    <w:sectPr w:rsidR="00486527" w:rsidRPr="00486527" w:rsidSect="0098363F">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BB5" w:rsidRDefault="00756BB5" w:rsidP="00CF593E">
      <w:pPr>
        <w:spacing w:after="0" w:line="240" w:lineRule="auto"/>
      </w:pPr>
      <w:r>
        <w:separator/>
      </w:r>
    </w:p>
  </w:endnote>
  <w:endnote w:type="continuationSeparator" w:id="1">
    <w:p w:rsidR="00756BB5" w:rsidRDefault="00756BB5" w:rsidP="00CF59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3E" w:rsidRDefault="00CF593E">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094324"/>
      <w:docPartObj>
        <w:docPartGallery w:val="Page Numbers (Bottom of Page)"/>
        <w:docPartUnique/>
      </w:docPartObj>
    </w:sdtPr>
    <w:sdtContent>
      <w:p w:rsidR="00CF593E" w:rsidRDefault="003031F1">
        <w:pPr>
          <w:pStyle w:val="ae"/>
          <w:jc w:val="center"/>
        </w:pPr>
        <w:r>
          <w:fldChar w:fldCharType="begin"/>
        </w:r>
        <w:r w:rsidR="00CF593E">
          <w:instrText>PAGE   \* MERGEFORMAT</w:instrText>
        </w:r>
        <w:r>
          <w:fldChar w:fldCharType="separate"/>
        </w:r>
        <w:r w:rsidR="00C202D7">
          <w:rPr>
            <w:noProof/>
          </w:rPr>
          <w:t>16</w:t>
        </w:r>
        <w:r>
          <w:fldChar w:fldCharType="end"/>
        </w:r>
      </w:p>
    </w:sdtContent>
  </w:sdt>
  <w:p w:rsidR="00CF593E" w:rsidRDefault="00CF593E">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3E" w:rsidRDefault="00CF593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BB5" w:rsidRDefault="00756BB5" w:rsidP="00CF593E">
      <w:pPr>
        <w:spacing w:after="0" w:line="240" w:lineRule="auto"/>
      </w:pPr>
      <w:r>
        <w:separator/>
      </w:r>
    </w:p>
  </w:footnote>
  <w:footnote w:type="continuationSeparator" w:id="1">
    <w:p w:rsidR="00756BB5" w:rsidRDefault="00756BB5" w:rsidP="00CF59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3E" w:rsidRDefault="00CF593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3E" w:rsidRDefault="00CF593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3E" w:rsidRDefault="00CF593E">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05D"/>
    <w:multiLevelType w:val="hybridMultilevel"/>
    <w:tmpl w:val="396E90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D686FE9"/>
    <w:multiLevelType w:val="multilevel"/>
    <w:tmpl w:val="3B98C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E40473"/>
    <w:multiLevelType w:val="hybridMultilevel"/>
    <w:tmpl w:val="A9D4AE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85A1614"/>
    <w:multiLevelType w:val="hybridMultilevel"/>
    <w:tmpl w:val="4FACF0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4F3C66C5"/>
    <w:multiLevelType w:val="hybridMultilevel"/>
    <w:tmpl w:val="572ED236"/>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5">
    <w:nsid w:val="5391272E"/>
    <w:multiLevelType w:val="multilevel"/>
    <w:tmpl w:val="8320F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4545E4"/>
    <w:multiLevelType w:val="multilevel"/>
    <w:tmpl w:val="FC6E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num>
  <w:num w:numId="3">
    <w:abstractNumId w:val="2"/>
  </w:num>
  <w:num w:numId="4">
    <w:abstractNumId w:val="4"/>
  </w:num>
  <w:num w:numId="5">
    <w:abstractNumId w:val="0"/>
  </w:num>
  <w:num w:numId="6">
    <w:abstractNumId w:val="0"/>
  </w:num>
  <w:num w:numId="7">
    <w:abstractNumId w:val="1"/>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74B67"/>
    <w:rsid w:val="000A67D4"/>
    <w:rsid w:val="000A7354"/>
    <w:rsid w:val="000B2FFD"/>
    <w:rsid w:val="000D6284"/>
    <w:rsid w:val="000D7156"/>
    <w:rsid w:val="000E3DC0"/>
    <w:rsid w:val="00104FBD"/>
    <w:rsid w:val="00142AA5"/>
    <w:rsid w:val="0014355D"/>
    <w:rsid w:val="00153A1F"/>
    <w:rsid w:val="001557DA"/>
    <w:rsid w:val="00160958"/>
    <w:rsid w:val="00194786"/>
    <w:rsid w:val="002069AF"/>
    <w:rsid w:val="00225595"/>
    <w:rsid w:val="00275407"/>
    <w:rsid w:val="00275BA3"/>
    <w:rsid w:val="002D2356"/>
    <w:rsid w:val="002E2DB8"/>
    <w:rsid w:val="002E4EF7"/>
    <w:rsid w:val="003031F1"/>
    <w:rsid w:val="0032059D"/>
    <w:rsid w:val="003345B5"/>
    <w:rsid w:val="003558A5"/>
    <w:rsid w:val="00374B67"/>
    <w:rsid w:val="003A17AB"/>
    <w:rsid w:val="003B54BF"/>
    <w:rsid w:val="003D53D3"/>
    <w:rsid w:val="003E4E5A"/>
    <w:rsid w:val="003E5B83"/>
    <w:rsid w:val="00486527"/>
    <w:rsid w:val="0049305A"/>
    <w:rsid w:val="004A6162"/>
    <w:rsid w:val="004C60F0"/>
    <w:rsid w:val="004C7D41"/>
    <w:rsid w:val="004F64B6"/>
    <w:rsid w:val="005564A7"/>
    <w:rsid w:val="00567D07"/>
    <w:rsid w:val="00615D7C"/>
    <w:rsid w:val="00623AC3"/>
    <w:rsid w:val="00647404"/>
    <w:rsid w:val="0068058D"/>
    <w:rsid w:val="00686B4F"/>
    <w:rsid w:val="006B2F73"/>
    <w:rsid w:val="006B379B"/>
    <w:rsid w:val="006E5D0A"/>
    <w:rsid w:val="00705D90"/>
    <w:rsid w:val="00756BB5"/>
    <w:rsid w:val="00767576"/>
    <w:rsid w:val="00776615"/>
    <w:rsid w:val="007F46B9"/>
    <w:rsid w:val="008308F2"/>
    <w:rsid w:val="008C167F"/>
    <w:rsid w:val="008F46E8"/>
    <w:rsid w:val="0091062C"/>
    <w:rsid w:val="00917362"/>
    <w:rsid w:val="00974445"/>
    <w:rsid w:val="0098363F"/>
    <w:rsid w:val="009D57BD"/>
    <w:rsid w:val="00A30664"/>
    <w:rsid w:val="00A57762"/>
    <w:rsid w:val="00A72F22"/>
    <w:rsid w:val="00A944EC"/>
    <w:rsid w:val="00A96581"/>
    <w:rsid w:val="00AC5C1E"/>
    <w:rsid w:val="00AE2117"/>
    <w:rsid w:val="00AE24EB"/>
    <w:rsid w:val="00AE48B0"/>
    <w:rsid w:val="00AF49FB"/>
    <w:rsid w:val="00B113D1"/>
    <w:rsid w:val="00B33D2F"/>
    <w:rsid w:val="00B56169"/>
    <w:rsid w:val="00B9035D"/>
    <w:rsid w:val="00B975B3"/>
    <w:rsid w:val="00BA1039"/>
    <w:rsid w:val="00BD60E6"/>
    <w:rsid w:val="00C202D7"/>
    <w:rsid w:val="00C24440"/>
    <w:rsid w:val="00C43D00"/>
    <w:rsid w:val="00C46122"/>
    <w:rsid w:val="00C52FEB"/>
    <w:rsid w:val="00C705A4"/>
    <w:rsid w:val="00C959C4"/>
    <w:rsid w:val="00CC152B"/>
    <w:rsid w:val="00CE51E8"/>
    <w:rsid w:val="00CF593E"/>
    <w:rsid w:val="00D23D57"/>
    <w:rsid w:val="00D31B35"/>
    <w:rsid w:val="00D6542C"/>
    <w:rsid w:val="00D73126"/>
    <w:rsid w:val="00D96BD9"/>
    <w:rsid w:val="00DA39FA"/>
    <w:rsid w:val="00DE366E"/>
    <w:rsid w:val="00DF0BDA"/>
    <w:rsid w:val="00E22E9E"/>
    <w:rsid w:val="00E549B5"/>
    <w:rsid w:val="00E5560E"/>
    <w:rsid w:val="00E85A9D"/>
    <w:rsid w:val="00EA52C1"/>
    <w:rsid w:val="00EE601F"/>
    <w:rsid w:val="00F37B9A"/>
    <w:rsid w:val="00F44938"/>
    <w:rsid w:val="00F623E5"/>
    <w:rsid w:val="00F82E79"/>
    <w:rsid w:val="00F843E5"/>
    <w:rsid w:val="00FD25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576"/>
  </w:style>
  <w:style w:type="paragraph" w:styleId="1">
    <w:name w:val="heading 1"/>
    <w:basedOn w:val="a"/>
    <w:link w:val="10"/>
    <w:uiPriority w:val="9"/>
    <w:qFormat/>
    <w:rsid w:val="00C244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74B67"/>
    <w:rPr>
      <w:color w:val="0000FF"/>
      <w:u w:val="single"/>
    </w:rPr>
  </w:style>
  <w:style w:type="paragraph" w:styleId="a4">
    <w:name w:val="No Spacing"/>
    <w:uiPriority w:val="1"/>
    <w:qFormat/>
    <w:rsid w:val="00374B67"/>
    <w:pPr>
      <w:spacing w:after="0" w:line="240" w:lineRule="auto"/>
    </w:pPr>
    <w:rPr>
      <w:lang w:val="en-US" w:bidi="en-US"/>
    </w:rPr>
  </w:style>
  <w:style w:type="paragraph" w:styleId="a5">
    <w:name w:val="Normal (Web)"/>
    <w:basedOn w:val="a"/>
    <w:uiPriority w:val="99"/>
    <w:unhideWhenUsed/>
    <w:rsid w:val="00374B67"/>
    <w:pPr>
      <w:spacing w:before="100" w:beforeAutospacing="1" w:after="100" w:afterAutospacing="1" w:line="240" w:lineRule="auto"/>
    </w:pPr>
    <w:rPr>
      <w:rFonts w:ascii="Times New Roman" w:hAnsi="Times New Roman" w:cs="Times New Roman"/>
      <w:sz w:val="24"/>
      <w:szCs w:val="24"/>
    </w:rPr>
  </w:style>
  <w:style w:type="character" w:styleId="a6">
    <w:name w:val="Strong"/>
    <w:basedOn w:val="a0"/>
    <w:uiPriority w:val="22"/>
    <w:qFormat/>
    <w:rsid w:val="007F46B9"/>
    <w:rPr>
      <w:b/>
      <w:bCs/>
    </w:rPr>
  </w:style>
  <w:style w:type="paragraph" w:customStyle="1" w:styleId="ParagraphStyle">
    <w:name w:val="Paragraph Style"/>
    <w:rsid w:val="007F46B9"/>
    <w:pPr>
      <w:autoSpaceDE w:val="0"/>
      <w:autoSpaceDN w:val="0"/>
      <w:adjustRightInd w:val="0"/>
      <w:spacing w:after="0" w:line="240" w:lineRule="auto"/>
    </w:pPr>
    <w:rPr>
      <w:rFonts w:ascii="Arial" w:hAnsi="Arial" w:cs="Arial"/>
      <w:sz w:val="24"/>
      <w:szCs w:val="24"/>
    </w:rPr>
  </w:style>
  <w:style w:type="table" w:styleId="a7">
    <w:name w:val="Table Grid"/>
    <w:basedOn w:val="a1"/>
    <w:rsid w:val="00C24440"/>
    <w:pPr>
      <w:spacing w:after="0" w:line="240" w:lineRule="auto"/>
    </w:pPr>
    <w:rPr>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Emphasis"/>
    <w:basedOn w:val="a0"/>
    <w:uiPriority w:val="20"/>
    <w:qFormat/>
    <w:rsid w:val="00C24440"/>
    <w:rPr>
      <w:i/>
      <w:iCs/>
    </w:rPr>
  </w:style>
  <w:style w:type="character" w:customStyle="1" w:styleId="10">
    <w:name w:val="Заголовок 1 Знак"/>
    <w:basedOn w:val="a0"/>
    <w:link w:val="1"/>
    <w:uiPriority w:val="9"/>
    <w:rsid w:val="00C24440"/>
    <w:rPr>
      <w:rFonts w:ascii="Times New Roman" w:eastAsia="Times New Roman" w:hAnsi="Times New Roman" w:cs="Times New Roman"/>
      <w:b/>
      <w:bCs/>
      <w:kern w:val="36"/>
      <w:sz w:val="48"/>
      <w:szCs w:val="48"/>
      <w:lang w:eastAsia="ru-RU"/>
    </w:rPr>
  </w:style>
  <w:style w:type="character" w:customStyle="1" w:styleId="ff1">
    <w:name w:val="ff1"/>
    <w:basedOn w:val="a0"/>
    <w:rsid w:val="00D31B35"/>
  </w:style>
  <w:style w:type="paragraph" w:styleId="a9">
    <w:name w:val="List Paragraph"/>
    <w:basedOn w:val="a"/>
    <w:uiPriority w:val="34"/>
    <w:qFormat/>
    <w:rsid w:val="00AC5C1E"/>
    <w:pPr>
      <w:ind w:left="720"/>
      <w:contextualSpacing/>
    </w:pPr>
    <w:rPr>
      <w:rFonts w:ascii="Calibri" w:eastAsia="Calibri" w:hAnsi="Calibri" w:cs="Times New Roman"/>
    </w:rPr>
  </w:style>
  <w:style w:type="paragraph" w:customStyle="1" w:styleId="rtejustify">
    <w:name w:val="rtejustify"/>
    <w:basedOn w:val="a"/>
    <w:rsid w:val="002E4EF7"/>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CF593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F593E"/>
    <w:rPr>
      <w:rFonts w:ascii="Tahoma" w:hAnsi="Tahoma" w:cs="Tahoma"/>
      <w:sz w:val="16"/>
      <w:szCs w:val="16"/>
    </w:rPr>
  </w:style>
  <w:style w:type="paragraph" w:styleId="ac">
    <w:name w:val="header"/>
    <w:basedOn w:val="a"/>
    <w:link w:val="ad"/>
    <w:uiPriority w:val="99"/>
    <w:unhideWhenUsed/>
    <w:rsid w:val="00CF593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F593E"/>
  </w:style>
  <w:style w:type="paragraph" w:styleId="ae">
    <w:name w:val="footer"/>
    <w:basedOn w:val="a"/>
    <w:link w:val="af"/>
    <w:uiPriority w:val="99"/>
    <w:unhideWhenUsed/>
    <w:rsid w:val="00CF593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F59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244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74B67"/>
    <w:rPr>
      <w:color w:val="0000FF"/>
      <w:u w:val="single"/>
    </w:rPr>
  </w:style>
  <w:style w:type="paragraph" w:styleId="a4">
    <w:name w:val="No Spacing"/>
    <w:uiPriority w:val="1"/>
    <w:qFormat/>
    <w:rsid w:val="00374B67"/>
    <w:pPr>
      <w:spacing w:after="0" w:line="240" w:lineRule="auto"/>
    </w:pPr>
    <w:rPr>
      <w:lang w:val="en-US" w:bidi="en-US"/>
    </w:rPr>
  </w:style>
  <w:style w:type="paragraph" w:styleId="a5">
    <w:name w:val="Normal (Web)"/>
    <w:basedOn w:val="a"/>
    <w:uiPriority w:val="99"/>
    <w:unhideWhenUsed/>
    <w:rsid w:val="00374B67"/>
    <w:pPr>
      <w:spacing w:before="100" w:beforeAutospacing="1" w:after="100" w:afterAutospacing="1" w:line="240" w:lineRule="auto"/>
    </w:pPr>
    <w:rPr>
      <w:rFonts w:ascii="Times New Roman" w:hAnsi="Times New Roman" w:cs="Times New Roman"/>
      <w:sz w:val="24"/>
      <w:szCs w:val="24"/>
    </w:rPr>
  </w:style>
  <w:style w:type="character" w:styleId="a6">
    <w:name w:val="Strong"/>
    <w:basedOn w:val="a0"/>
    <w:uiPriority w:val="22"/>
    <w:qFormat/>
    <w:rsid w:val="007F46B9"/>
    <w:rPr>
      <w:b/>
      <w:bCs/>
    </w:rPr>
  </w:style>
  <w:style w:type="paragraph" w:customStyle="1" w:styleId="ParagraphStyle">
    <w:name w:val="Paragraph Style"/>
    <w:rsid w:val="007F46B9"/>
    <w:pPr>
      <w:autoSpaceDE w:val="0"/>
      <w:autoSpaceDN w:val="0"/>
      <w:adjustRightInd w:val="0"/>
      <w:spacing w:after="0" w:line="240" w:lineRule="auto"/>
    </w:pPr>
    <w:rPr>
      <w:rFonts w:ascii="Arial" w:hAnsi="Arial" w:cs="Arial"/>
      <w:sz w:val="24"/>
      <w:szCs w:val="24"/>
    </w:rPr>
  </w:style>
  <w:style w:type="table" w:styleId="a7">
    <w:name w:val="Table Grid"/>
    <w:basedOn w:val="a1"/>
    <w:rsid w:val="00C24440"/>
    <w:pPr>
      <w:spacing w:after="0" w:line="240" w:lineRule="auto"/>
    </w:pPr>
    <w:rPr>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Emphasis"/>
    <w:basedOn w:val="a0"/>
    <w:uiPriority w:val="20"/>
    <w:qFormat/>
    <w:rsid w:val="00C24440"/>
    <w:rPr>
      <w:i/>
      <w:iCs/>
    </w:rPr>
  </w:style>
  <w:style w:type="character" w:customStyle="1" w:styleId="10">
    <w:name w:val="Заголовок 1 Знак"/>
    <w:basedOn w:val="a0"/>
    <w:link w:val="1"/>
    <w:uiPriority w:val="9"/>
    <w:rsid w:val="00C24440"/>
    <w:rPr>
      <w:rFonts w:ascii="Times New Roman" w:eastAsia="Times New Roman" w:hAnsi="Times New Roman" w:cs="Times New Roman"/>
      <w:b/>
      <w:bCs/>
      <w:kern w:val="36"/>
      <w:sz w:val="48"/>
      <w:szCs w:val="48"/>
      <w:lang w:eastAsia="ru-RU"/>
    </w:rPr>
  </w:style>
  <w:style w:type="character" w:customStyle="1" w:styleId="ff1">
    <w:name w:val="ff1"/>
    <w:basedOn w:val="a0"/>
    <w:rsid w:val="00D31B35"/>
  </w:style>
  <w:style w:type="paragraph" w:styleId="a9">
    <w:name w:val="List Paragraph"/>
    <w:basedOn w:val="a"/>
    <w:uiPriority w:val="34"/>
    <w:qFormat/>
    <w:rsid w:val="00AC5C1E"/>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2326538">
      <w:bodyDiv w:val="1"/>
      <w:marLeft w:val="0"/>
      <w:marRight w:val="0"/>
      <w:marTop w:val="0"/>
      <w:marBottom w:val="0"/>
      <w:divBdr>
        <w:top w:val="none" w:sz="0" w:space="0" w:color="auto"/>
        <w:left w:val="none" w:sz="0" w:space="0" w:color="auto"/>
        <w:bottom w:val="none" w:sz="0" w:space="0" w:color="auto"/>
        <w:right w:val="none" w:sz="0" w:space="0" w:color="auto"/>
      </w:divBdr>
    </w:div>
    <w:div w:id="295834878">
      <w:bodyDiv w:val="1"/>
      <w:marLeft w:val="0"/>
      <w:marRight w:val="0"/>
      <w:marTop w:val="0"/>
      <w:marBottom w:val="0"/>
      <w:divBdr>
        <w:top w:val="none" w:sz="0" w:space="0" w:color="auto"/>
        <w:left w:val="none" w:sz="0" w:space="0" w:color="auto"/>
        <w:bottom w:val="none" w:sz="0" w:space="0" w:color="auto"/>
        <w:right w:val="none" w:sz="0" w:space="0" w:color="auto"/>
      </w:divBdr>
    </w:div>
    <w:div w:id="341394245">
      <w:bodyDiv w:val="1"/>
      <w:marLeft w:val="0"/>
      <w:marRight w:val="0"/>
      <w:marTop w:val="0"/>
      <w:marBottom w:val="0"/>
      <w:divBdr>
        <w:top w:val="none" w:sz="0" w:space="0" w:color="auto"/>
        <w:left w:val="none" w:sz="0" w:space="0" w:color="auto"/>
        <w:bottom w:val="none" w:sz="0" w:space="0" w:color="auto"/>
        <w:right w:val="none" w:sz="0" w:space="0" w:color="auto"/>
      </w:divBdr>
    </w:div>
    <w:div w:id="456947522">
      <w:bodyDiv w:val="1"/>
      <w:marLeft w:val="0"/>
      <w:marRight w:val="0"/>
      <w:marTop w:val="0"/>
      <w:marBottom w:val="0"/>
      <w:divBdr>
        <w:top w:val="none" w:sz="0" w:space="0" w:color="auto"/>
        <w:left w:val="none" w:sz="0" w:space="0" w:color="auto"/>
        <w:bottom w:val="none" w:sz="0" w:space="0" w:color="auto"/>
        <w:right w:val="none" w:sz="0" w:space="0" w:color="auto"/>
      </w:divBdr>
    </w:div>
    <w:div w:id="504975241">
      <w:bodyDiv w:val="1"/>
      <w:marLeft w:val="0"/>
      <w:marRight w:val="0"/>
      <w:marTop w:val="0"/>
      <w:marBottom w:val="0"/>
      <w:divBdr>
        <w:top w:val="none" w:sz="0" w:space="0" w:color="auto"/>
        <w:left w:val="none" w:sz="0" w:space="0" w:color="auto"/>
        <w:bottom w:val="none" w:sz="0" w:space="0" w:color="auto"/>
        <w:right w:val="none" w:sz="0" w:space="0" w:color="auto"/>
      </w:divBdr>
    </w:div>
    <w:div w:id="518659710">
      <w:bodyDiv w:val="1"/>
      <w:marLeft w:val="0"/>
      <w:marRight w:val="0"/>
      <w:marTop w:val="0"/>
      <w:marBottom w:val="0"/>
      <w:divBdr>
        <w:top w:val="none" w:sz="0" w:space="0" w:color="auto"/>
        <w:left w:val="none" w:sz="0" w:space="0" w:color="auto"/>
        <w:bottom w:val="none" w:sz="0" w:space="0" w:color="auto"/>
        <w:right w:val="none" w:sz="0" w:space="0" w:color="auto"/>
      </w:divBdr>
    </w:div>
    <w:div w:id="591668935">
      <w:bodyDiv w:val="1"/>
      <w:marLeft w:val="0"/>
      <w:marRight w:val="0"/>
      <w:marTop w:val="0"/>
      <w:marBottom w:val="0"/>
      <w:divBdr>
        <w:top w:val="none" w:sz="0" w:space="0" w:color="auto"/>
        <w:left w:val="none" w:sz="0" w:space="0" w:color="auto"/>
        <w:bottom w:val="none" w:sz="0" w:space="0" w:color="auto"/>
        <w:right w:val="none" w:sz="0" w:space="0" w:color="auto"/>
      </w:divBdr>
    </w:div>
    <w:div w:id="642275691">
      <w:bodyDiv w:val="1"/>
      <w:marLeft w:val="0"/>
      <w:marRight w:val="0"/>
      <w:marTop w:val="0"/>
      <w:marBottom w:val="0"/>
      <w:divBdr>
        <w:top w:val="none" w:sz="0" w:space="0" w:color="auto"/>
        <w:left w:val="none" w:sz="0" w:space="0" w:color="auto"/>
        <w:bottom w:val="none" w:sz="0" w:space="0" w:color="auto"/>
        <w:right w:val="none" w:sz="0" w:space="0" w:color="auto"/>
      </w:divBdr>
    </w:div>
    <w:div w:id="656762202">
      <w:bodyDiv w:val="1"/>
      <w:marLeft w:val="0"/>
      <w:marRight w:val="0"/>
      <w:marTop w:val="0"/>
      <w:marBottom w:val="0"/>
      <w:divBdr>
        <w:top w:val="none" w:sz="0" w:space="0" w:color="auto"/>
        <w:left w:val="none" w:sz="0" w:space="0" w:color="auto"/>
        <w:bottom w:val="none" w:sz="0" w:space="0" w:color="auto"/>
        <w:right w:val="none" w:sz="0" w:space="0" w:color="auto"/>
      </w:divBdr>
    </w:div>
    <w:div w:id="996804246">
      <w:bodyDiv w:val="1"/>
      <w:marLeft w:val="0"/>
      <w:marRight w:val="0"/>
      <w:marTop w:val="0"/>
      <w:marBottom w:val="0"/>
      <w:divBdr>
        <w:top w:val="none" w:sz="0" w:space="0" w:color="auto"/>
        <w:left w:val="none" w:sz="0" w:space="0" w:color="auto"/>
        <w:bottom w:val="none" w:sz="0" w:space="0" w:color="auto"/>
        <w:right w:val="none" w:sz="0" w:space="0" w:color="auto"/>
      </w:divBdr>
    </w:div>
    <w:div w:id="1023824525">
      <w:bodyDiv w:val="1"/>
      <w:marLeft w:val="0"/>
      <w:marRight w:val="0"/>
      <w:marTop w:val="0"/>
      <w:marBottom w:val="0"/>
      <w:divBdr>
        <w:top w:val="none" w:sz="0" w:space="0" w:color="auto"/>
        <w:left w:val="none" w:sz="0" w:space="0" w:color="auto"/>
        <w:bottom w:val="none" w:sz="0" w:space="0" w:color="auto"/>
        <w:right w:val="none" w:sz="0" w:space="0" w:color="auto"/>
      </w:divBdr>
    </w:div>
    <w:div w:id="1062751821">
      <w:bodyDiv w:val="1"/>
      <w:marLeft w:val="0"/>
      <w:marRight w:val="0"/>
      <w:marTop w:val="0"/>
      <w:marBottom w:val="0"/>
      <w:divBdr>
        <w:top w:val="none" w:sz="0" w:space="0" w:color="auto"/>
        <w:left w:val="none" w:sz="0" w:space="0" w:color="auto"/>
        <w:bottom w:val="none" w:sz="0" w:space="0" w:color="auto"/>
        <w:right w:val="none" w:sz="0" w:space="0" w:color="auto"/>
      </w:divBdr>
    </w:div>
    <w:div w:id="1099595151">
      <w:bodyDiv w:val="1"/>
      <w:marLeft w:val="0"/>
      <w:marRight w:val="0"/>
      <w:marTop w:val="0"/>
      <w:marBottom w:val="0"/>
      <w:divBdr>
        <w:top w:val="none" w:sz="0" w:space="0" w:color="auto"/>
        <w:left w:val="none" w:sz="0" w:space="0" w:color="auto"/>
        <w:bottom w:val="none" w:sz="0" w:space="0" w:color="auto"/>
        <w:right w:val="none" w:sz="0" w:space="0" w:color="auto"/>
      </w:divBdr>
    </w:div>
    <w:div w:id="1162817286">
      <w:bodyDiv w:val="1"/>
      <w:marLeft w:val="0"/>
      <w:marRight w:val="0"/>
      <w:marTop w:val="0"/>
      <w:marBottom w:val="0"/>
      <w:divBdr>
        <w:top w:val="none" w:sz="0" w:space="0" w:color="auto"/>
        <w:left w:val="none" w:sz="0" w:space="0" w:color="auto"/>
        <w:bottom w:val="none" w:sz="0" w:space="0" w:color="auto"/>
        <w:right w:val="none" w:sz="0" w:space="0" w:color="auto"/>
      </w:divBdr>
    </w:div>
    <w:div w:id="1224830343">
      <w:bodyDiv w:val="1"/>
      <w:marLeft w:val="0"/>
      <w:marRight w:val="0"/>
      <w:marTop w:val="0"/>
      <w:marBottom w:val="0"/>
      <w:divBdr>
        <w:top w:val="none" w:sz="0" w:space="0" w:color="auto"/>
        <w:left w:val="none" w:sz="0" w:space="0" w:color="auto"/>
        <w:bottom w:val="none" w:sz="0" w:space="0" w:color="auto"/>
        <w:right w:val="none" w:sz="0" w:space="0" w:color="auto"/>
      </w:divBdr>
    </w:div>
    <w:div w:id="2114205768">
      <w:bodyDiv w:val="1"/>
      <w:marLeft w:val="0"/>
      <w:marRight w:val="0"/>
      <w:marTop w:val="0"/>
      <w:marBottom w:val="0"/>
      <w:divBdr>
        <w:top w:val="none" w:sz="0" w:space="0" w:color="auto"/>
        <w:left w:val="none" w:sz="0" w:space="0" w:color="auto"/>
        <w:bottom w:val="none" w:sz="0" w:space="0" w:color="auto"/>
        <w:right w:val="none" w:sz="0" w:space="0" w:color="auto"/>
      </w:divBdr>
      <w:divsChild>
        <w:div w:id="869103010">
          <w:marLeft w:val="0"/>
          <w:marRight w:val="0"/>
          <w:marTop w:val="9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zd@mail.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achadecor.ru/tsvetniki/miksborder-iz-kustarnikov-i-mnogoletnikov-pravila-sostavleniya-kompozitsiy-svoimi-rukami"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fb.ru/article/167652/kulturnyie-travyi-nazvaniya-lekarstvennyie-kulturnyie-rasteniya-i-travyi"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6552F-CA61-48EF-A548-1F27B3F7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Pages>
  <Words>6054</Words>
  <Characters>34512</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Любовь</dc:creator>
  <cp:lastModifiedBy>Любовь</cp:lastModifiedBy>
  <cp:revision>25</cp:revision>
  <cp:lastPrinted>2019-06-24T10:58:00Z</cp:lastPrinted>
  <dcterms:created xsi:type="dcterms:W3CDTF">2019-06-17T10:57:00Z</dcterms:created>
  <dcterms:modified xsi:type="dcterms:W3CDTF">2019-06-24T12:08:00Z</dcterms:modified>
</cp:coreProperties>
</file>